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269" w:rsidRDefault="006C39CB" w:rsidP="00C616A0">
      <w:pPr>
        <w:tabs>
          <w:tab w:val="center" w:pos="4677"/>
          <w:tab w:val="right" w:pos="9355"/>
        </w:tabs>
        <w:jc w:val="right"/>
        <w:rPr>
          <w:b/>
          <w:bCs/>
          <w:sz w:val="23"/>
          <w:szCs w:val="23"/>
        </w:rPr>
      </w:pPr>
      <w:r>
        <w:rPr>
          <w:sz w:val="24"/>
        </w:rPr>
        <w:tab/>
      </w: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84B4C" w:rsidRPr="00C84B4C" w:rsidRDefault="00C84B4C" w:rsidP="00C84B4C">
      <w:pPr>
        <w:spacing w:before="80"/>
        <w:jc w:val="center"/>
        <w:rPr>
          <w:b/>
          <w:szCs w:val="28"/>
        </w:rPr>
      </w:pPr>
      <w:r w:rsidRPr="00C84B4C">
        <w:rPr>
          <w:b/>
          <w:szCs w:val="28"/>
        </w:rPr>
        <w:t xml:space="preserve">О порядке выбора оценщиков, задействованных </w:t>
      </w:r>
    </w:p>
    <w:p w:rsidR="00C84B4C" w:rsidRPr="00C84B4C" w:rsidRDefault="00C84B4C" w:rsidP="00C84B4C">
      <w:pPr>
        <w:spacing w:before="80"/>
        <w:jc w:val="center"/>
        <w:rPr>
          <w:szCs w:val="28"/>
        </w:rPr>
      </w:pPr>
      <w:r w:rsidRPr="00C84B4C">
        <w:rPr>
          <w:b/>
          <w:szCs w:val="28"/>
        </w:rPr>
        <w:t>во взаимных сравнительных оценках. Критерии</w:t>
      </w:r>
      <w:r w:rsidRPr="00C84B4C">
        <w:rPr>
          <w:szCs w:val="28"/>
        </w:rPr>
        <w:t>.</w:t>
      </w:r>
    </w:p>
    <w:p w:rsidR="00C36758" w:rsidRPr="00CF5431" w:rsidRDefault="00C36758" w:rsidP="00C36758">
      <w:pPr>
        <w:jc w:val="center"/>
        <w:rPr>
          <w:sz w:val="24"/>
          <w:szCs w:val="24"/>
        </w:rPr>
      </w:pPr>
      <w:r w:rsidRPr="00CF5431">
        <w:rPr>
          <w:sz w:val="24"/>
          <w:szCs w:val="24"/>
        </w:rPr>
        <w:t>(рабочее наименование проекта документа)</w:t>
      </w:r>
    </w:p>
    <w:p w:rsidR="00C36758" w:rsidRPr="00C36758" w:rsidRDefault="00C36758" w:rsidP="00C36758">
      <w:pPr>
        <w:rPr>
          <w:sz w:val="32"/>
          <w:szCs w:val="32"/>
        </w:rPr>
      </w:pPr>
    </w:p>
    <w:p w:rsidR="00C36758" w:rsidRPr="00FC35A0" w:rsidRDefault="00C36758" w:rsidP="00C36758">
      <w:pPr>
        <w:jc w:val="center"/>
        <w:rPr>
          <w:sz w:val="24"/>
          <w:szCs w:val="24"/>
        </w:rPr>
      </w:pPr>
      <w:proofErr w:type="gramStart"/>
      <w:r w:rsidRPr="00FC35A0">
        <w:rPr>
          <w:sz w:val="24"/>
          <w:szCs w:val="24"/>
        </w:rPr>
        <w:t>подготовлен</w:t>
      </w:r>
      <w:proofErr w:type="gramEnd"/>
      <w:r w:rsidRPr="00FC35A0">
        <w:rPr>
          <w:sz w:val="24"/>
          <w:szCs w:val="24"/>
        </w:rPr>
        <w:t xml:space="preserve"> в целях выполнения п.</w:t>
      </w:r>
      <w:r w:rsidR="00F13C50">
        <w:rPr>
          <w:sz w:val="24"/>
          <w:szCs w:val="24"/>
        </w:rPr>
        <w:t>3</w:t>
      </w:r>
      <w:r w:rsidRPr="00FC35A0">
        <w:rPr>
          <w:sz w:val="24"/>
          <w:szCs w:val="24"/>
        </w:rPr>
        <w:t xml:space="preserve"> </w:t>
      </w:r>
    </w:p>
    <w:p w:rsidR="00C36758" w:rsidRPr="00FC35A0" w:rsidRDefault="00C36758" w:rsidP="00C36758">
      <w:pPr>
        <w:jc w:val="center"/>
        <w:rPr>
          <w:b/>
          <w:color w:val="FF0000"/>
          <w:sz w:val="24"/>
          <w:szCs w:val="24"/>
        </w:rPr>
      </w:pPr>
      <w:r w:rsidRPr="00FC35A0">
        <w:rPr>
          <w:sz w:val="24"/>
          <w:szCs w:val="24"/>
        </w:rPr>
        <w:t>Программы работы РГ РОА МГС, утв.48 МГС</w:t>
      </w:r>
    </w:p>
    <w:p w:rsidR="00C36758" w:rsidRPr="00C36758" w:rsidRDefault="00C36758" w:rsidP="00557269">
      <w:pPr>
        <w:jc w:val="center"/>
        <w:rPr>
          <w:b/>
          <w:sz w:val="32"/>
          <w:szCs w:val="32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C616A0" w:rsidRDefault="00C616A0" w:rsidP="00557269">
      <w:pPr>
        <w:jc w:val="center"/>
        <w:rPr>
          <w:b/>
          <w:sz w:val="24"/>
          <w:szCs w:val="24"/>
        </w:rPr>
      </w:pPr>
    </w:p>
    <w:p w:rsidR="00C616A0" w:rsidRDefault="00C616A0" w:rsidP="00557269">
      <w:pPr>
        <w:jc w:val="center"/>
        <w:rPr>
          <w:b/>
          <w:sz w:val="24"/>
          <w:szCs w:val="24"/>
        </w:rPr>
      </w:pPr>
    </w:p>
    <w:p w:rsidR="00FE72A1" w:rsidRPr="00FE72A1" w:rsidRDefault="00FE72A1" w:rsidP="00557269">
      <w:pPr>
        <w:jc w:val="center"/>
        <w:rPr>
          <w:b/>
          <w:szCs w:val="28"/>
        </w:rPr>
      </w:pPr>
      <w:r w:rsidRPr="00FE72A1">
        <w:rPr>
          <w:b/>
          <w:szCs w:val="28"/>
        </w:rPr>
        <w:t>Оглавление</w:t>
      </w: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7510"/>
      </w:tblGrid>
      <w:tr w:rsidR="00C616A0" w:rsidRPr="005B2489" w:rsidTr="002D6D3A">
        <w:tc>
          <w:tcPr>
            <w:tcW w:w="7510" w:type="dxa"/>
          </w:tcPr>
          <w:p w:rsidR="00C616A0" w:rsidRPr="006C7CA3" w:rsidRDefault="00C616A0" w:rsidP="002D6D3A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Область применения</w:t>
            </w:r>
          </w:p>
        </w:tc>
      </w:tr>
      <w:tr w:rsidR="00C616A0" w:rsidRPr="005B2489" w:rsidTr="002D6D3A">
        <w:tc>
          <w:tcPr>
            <w:tcW w:w="7510" w:type="dxa"/>
          </w:tcPr>
          <w:p w:rsidR="00C616A0" w:rsidRPr="006C7CA3" w:rsidRDefault="00C616A0" w:rsidP="002D6D3A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Нормативные   ссылки</w:t>
            </w:r>
          </w:p>
        </w:tc>
      </w:tr>
      <w:tr w:rsidR="00C616A0" w:rsidRPr="005B2489" w:rsidTr="002D6D3A">
        <w:tc>
          <w:tcPr>
            <w:tcW w:w="7510" w:type="dxa"/>
          </w:tcPr>
          <w:p w:rsidR="00C616A0" w:rsidRPr="006C7CA3" w:rsidRDefault="00C616A0" w:rsidP="002D6D3A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Термины и определения</w:t>
            </w:r>
          </w:p>
        </w:tc>
      </w:tr>
      <w:tr w:rsidR="00C616A0" w:rsidRPr="005B2489" w:rsidTr="002D6D3A">
        <w:tc>
          <w:tcPr>
            <w:tcW w:w="7510" w:type="dxa"/>
          </w:tcPr>
          <w:p w:rsidR="00C616A0" w:rsidRPr="006C7CA3" w:rsidRDefault="00C616A0" w:rsidP="002D6D3A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4" w:lineRule="auto"/>
              <w:ind w:left="34"/>
              <w:jc w:val="both"/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 xml:space="preserve">Общие положения </w:t>
            </w:r>
          </w:p>
        </w:tc>
      </w:tr>
      <w:tr w:rsidR="00C616A0" w:rsidRPr="00D7699A" w:rsidTr="002D6D3A">
        <w:tc>
          <w:tcPr>
            <w:tcW w:w="7510" w:type="dxa"/>
          </w:tcPr>
          <w:p w:rsidR="00C616A0" w:rsidRPr="006C7CA3" w:rsidRDefault="00C616A0" w:rsidP="002D6D3A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75" w:lineRule="exact"/>
              <w:ind w:left="34"/>
              <w:rPr>
                <w:sz w:val="24"/>
                <w:szCs w:val="24"/>
                <w:lang w:eastAsia="en-US"/>
              </w:rPr>
            </w:pPr>
            <w:r w:rsidRPr="006C7CA3">
              <w:rPr>
                <w:bCs/>
                <w:sz w:val="24"/>
                <w:szCs w:val="24"/>
              </w:rPr>
              <w:t>Критерии компетентности</w:t>
            </w:r>
            <w:ins w:id="0" w:author="Батаев" w:date="2016-08-23T12:51:00Z">
              <w:r w:rsidRPr="006C7CA3">
                <w:rPr>
                  <w:bCs/>
                  <w:sz w:val="24"/>
                  <w:szCs w:val="24"/>
                </w:rPr>
                <w:t xml:space="preserve"> </w:t>
              </w:r>
            </w:ins>
          </w:p>
        </w:tc>
      </w:tr>
      <w:tr w:rsidR="00C616A0" w:rsidRPr="00D7699A" w:rsidTr="002D6D3A">
        <w:tc>
          <w:tcPr>
            <w:tcW w:w="7510" w:type="dxa"/>
          </w:tcPr>
          <w:p w:rsidR="00C616A0" w:rsidRPr="006C7CA3" w:rsidRDefault="00C616A0" w:rsidP="002D6D3A">
            <w:pPr>
              <w:pStyle w:val="3"/>
              <w:keepLines w:val="0"/>
              <w:tabs>
                <w:tab w:val="left" w:pos="34"/>
              </w:tabs>
              <w:spacing w:before="0" w:after="60"/>
              <w:ind w:left="34"/>
              <w:rPr>
                <w:b w:val="0"/>
                <w:color w:val="auto"/>
                <w:sz w:val="24"/>
                <w:szCs w:val="24"/>
                <w:lang w:eastAsia="en-US"/>
              </w:rPr>
            </w:pPr>
            <w:r w:rsidRPr="006C7CA3">
              <w:rPr>
                <w:b w:val="0"/>
                <w:color w:val="auto"/>
                <w:sz w:val="24"/>
                <w:szCs w:val="24"/>
                <w:lang w:eastAsia="en-US"/>
              </w:rPr>
              <w:t>Порядок выбора и квалификации оценщиков</w:t>
            </w:r>
          </w:p>
        </w:tc>
      </w:tr>
      <w:tr w:rsidR="00C616A0" w:rsidRPr="005B2489" w:rsidTr="002D6D3A">
        <w:tc>
          <w:tcPr>
            <w:tcW w:w="7510" w:type="dxa"/>
          </w:tcPr>
          <w:p w:rsidR="00C616A0" w:rsidRPr="006C7CA3" w:rsidRDefault="00C616A0" w:rsidP="002D6D3A">
            <w:pPr>
              <w:pStyle w:val="3"/>
              <w:keepLines w:val="0"/>
              <w:tabs>
                <w:tab w:val="left" w:pos="34"/>
              </w:tabs>
              <w:spacing w:before="0" w:after="60"/>
              <w:ind w:left="34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7CA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Приложение</w:t>
            </w:r>
            <w:proofErr w:type="gramStart"/>
            <w:r w:rsidRPr="006C7CA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А</w:t>
            </w:r>
            <w:proofErr w:type="gramEnd"/>
          </w:p>
        </w:tc>
      </w:tr>
    </w:tbl>
    <w:p w:rsidR="00C616A0" w:rsidRDefault="00C616A0" w:rsidP="001A7173">
      <w:pPr>
        <w:pStyle w:val="Default"/>
        <w:rPr>
          <w:b/>
          <w:bCs/>
          <w:sz w:val="23"/>
          <w:szCs w:val="23"/>
        </w:rPr>
      </w:pPr>
    </w:p>
    <w:p w:rsidR="00C616A0" w:rsidRDefault="00C616A0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0634F3" w:rsidRDefault="000634F3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C616A0" w:rsidRDefault="00C616A0" w:rsidP="00C36758">
      <w:pPr>
        <w:pStyle w:val="a4"/>
        <w:jc w:val="center"/>
        <w:rPr>
          <w:sz w:val="20"/>
          <w:szCs w:val="20"/>
        </w:rPr>
      </w:pPr>
    </w:p>
    <w:p w:rsidR="00FE72A1" w:rsidRDefault="00B03EF3" w:rsidP="00A57A80">
      <w:pPr>
        <w:pStyle w:val="a4"/>
        <w:numPr>
          <w:ilvl w:val="0"/>
          <w:numId w:val="28"/>
        </w:numPr>
        <w:jc w:val="center"/>
        <w:rPr>
          <w:b/>
          <w:sz w:val="26"/>
          <w:szCs w:val="26"/>
        </w:rPr>
      </w:pPr>
      <w:r w:rsidRPr="003B5212">
        <w:rPr>
          <w:b/>
          <w:sz w:val="26"/>
          <w:szCs w:val="26"/>
        </w:rPr>
        <w:t>Область применения</w:t>
      </w:r>
      <w:r w:rsidR="00A57A80" w:rsidRPr="003B5212">
        <w:rPr>
          <w:b/>
          <w:sz w:val="26"/>
          <w:szCs w:val="26"/>
        </w:rPr>
        <w:t xml:space="preserve"> </w:t>
      </w:r>
    </w:p>
    <w:p w:rsidR="00BB6FB6" w:rsidRPr="003B5212" w:rsidRDefault="00BB6FB6" w:rsidP="00BB6FB6">
      <w:pPr>
        <w:pStyle w:val="a4"/>
        <w:ind w:left="360"/>
        <w:jc w:val="center"/>
        <w:rPr>
          <w:b/>
          <w:sz w:val="26"/>
          <w:szCs w:val="26"/>
        </w:rPr>
      </w:pPr>
    </w:p>
    <w:p w:rsidR="00A57A80" w:rsidRPr="006C7CA3" w:rsidRDefault="00A57A80" w:rsidP="003B5212">
      <w:pPr>
        <w:ind w:firstLine="708"/>
        <w:jc w:val="both"/>
        <w:rPr>
          <w:sz w:val="24"/>
          <w:szCs w:val="24"/>
        </w:rPr>
      </w:pPr>
      <w:proofErr w:type="gramStart"/>
      <w:r w:rsidRPr="006C7CA3">
        <w:rPr>
          <w:sz w:val="24"/>
          <w:szCs w:val="24"/>
        </w:rPr>
        <w:t xml:space="preserve">1.1 </w:t>
      </w:r>
      <w:r w:rsidRPr="005274FC">
        <w:rPr>
          <w:color w:val="00B050"/>
          <w:sz w:val="24"/>
          <w:szCs w:val="24"/>
        </w:rPr>
        <w:t>Настоящи</w:t>
      </w:r>
      <w:r w:rsidR="005274FC" w:rsidRPr="005274FC">
        <w:rPr>
          <w:color w:val="00B050"/>
          <w:sz w:val="24"/>
          <w:szCs w:val="24"/>
        </w:rPr>
        <w:t xml:space="preserve">й документ устанавливает </w:t>
      </w:r>
      <w:r w:rsidRPr="005274FC">
        <w:rPr>
          <w:color w:val="00B050"/>
          <w:sz w:val="24"/>
          <w:szCs w:val="24"/>
        </w:rPr>
        <w:t xml:space="preserve"> </w:t>
      </w:r>
      <w:r w:rsidRPr="006C7CA3">
        <w:rPr>
          <w:sz w:val="24"/>
          <w:szCs w:val="24"/>
        </w:rPr>
        <w:t xml:space="preserve">требования к порядку выбора оценщиков, задействованных во взаимных сравнительных оценках (далее </w:t>
      </w:r>
      <w:r w:rsidR="003B5212" w:rsidRPr="006C7CA3">
        <w:rPr>
          <w:sz w:val="24"/>
          <w:szCs w:val="24"/>
        </w:rPr>
        <w:t>т</w:t>
      </w:r>
      <w:r w:rsidRPr="006C7CA3">
        <w:rPr>
          <w:sz w:val="24"/>
          <w:szCs w:val="24"/>
        </w:rPr>
        <w:t>ребования), явля</w:t>
      </w:r>
      <w:r w:rsidR="005274FC">
        <w:rPr>
          <w:sz w:val="24"/>
          <w:szCs w:val="24"/>
        </w:rPr>
        <w:t>е</w:t>
      </w:r>
      <w:r w:rsidRPr="006C7CA3">
        <w:rPr>
          <w:sz w:val="24"/>
          <w:szCs w:val="24"/>
        </w:rPr>
        <w:t xml:space="preserve">тся </w:t>
      </w:r>
      <w:r w:rsidRPr="005274FC">
        <w:rPr>
          <w:color w:val="00B050"/>
          <w:sz w:val="24"/>
          <w:szCs w:val="24"/>
        </w:rPr>
        <w:t xml:space="preserve">документом органов по аккредитации </w:t>
      </w:r>
      <w:r w:rsidRPr="006C7CA3">
        <w:rPr>
          <w:sz w:val="24"/>
          <w:szCs w:val="24"/>
        </w:rPr>
        <w:t xml:space="preserve">Содружества Независимых Государств на соответствие требованиям международных стандартов в рамках реализации «Соглашения о взаимном признании аккредитации органов по оценке соответствия» (далее – Соглашение), </w:t>
      </w:r>
      <w:r w:rsidRPr="005274FC">
        <w:rPr>
          <w:color w:val="00B050"/>
          <w:sz w:val="24"/>
          <w:szCs w:val="24"/>
        </w:rPr>
        <w:t xml:space="preserve">с </w:t>
      </w:r>
      <w:r w:rsidR="005274FC" w:rsidRPr="005274FC">
        <w:rPr>
          <w:color w:val="00B050"/>
          <w:sz w:val="24"/>
          <w:szCs w:val="24"/>
        </w:rPr>
        <w:t xml:space="preserve">соответствующими </w:t>
      </w:r>
      <w:r w:rsidRPr="005274FC">
        <w:rPr>
          <w:color w:val="00B050"/>
          <w:sz w:val="24"/>
          <w:szCs w:val="24"/>
        </w:rPr>
        <w:t xml:space="preserve"> </w:t>
      </w:r>
      <w:r w:rsidR="005274FC" w:rsidRPr="005274FC">
        <w:rPr>
          <w:color w:val="00B050"/>
          <w:sz w:val="24"/>
          <w:szCs w:val="24"/>
        </w:rPr>
        <w:t xml:space="preserve"> </w:t>
      </w:r>
      <w:r w:rsidRPr="005274FC">
        <w:rPr>
          <w:color w:val="00B050"/>
          <w:sz w:val="24"/>
          <w:szCs w:val="24"/>
        </w:rPr>
        <w:t xml:space="preserve"> требовани</w:t>
      </w:r>
      <w:r w:rsidR="005274FC" w:rsidRPr="005274FC">
        <w:rPr>
          <w:color w:val="00B050"/>
          <w:sz w:val="24"/>
          <w:szCs w:val="24"/>
        </w:rPr>
        <w:t xml:space="preserve">ями </w:t>
      </w:r>
      <w:r w:rsidRPr="005274FC">
        <w:rPr>
          <w:color w:val="00B050"/>
          <w:sz w:val="24"/>
          <w:szCs w:val="24"/>
        </w:rPr>
        <w:t xml:space="preserve"> </w:t>
      </w:r>
      <w:r w:rsidR="00C616A0" w:rsidRPr="005274FC">
        <w:rPr>
          <w:color w:val="00B050"/>
          <w:sz w:val="24"/>
          <w:szCs w:val="24"/>
        </w:rPr>
        <w:t xml:space="preserve">к </w:t>
      </w:r>
      <w:r w:rsidRPr="006C7CA3">
        <w:rPr>
          <w:sz w:val="24"/>
          <w:szCs w:val="24"/>
        </w:rPr>
        <w:t xml:space="preserve">квалификации и личным качествам руководителей и членов </w:t>
      </w:r>
      <w:r w:rsidR="0023200C" w:rsidRPr="006C7CA3">
        <w:rPr>
          <w:sz w:val="24"/>
          <w:szCs w:val="24"/>
        </w:rPr>
        <w:t xml:space="preserve">экспертной группы </w:t>
      </w:r>
      <w:r w:rsidRPr="006C7CA3">
        <w:rPr>
          <w:sz w:val="24"/>
          <w:szCs w:val="24"/>
        </w:rPr>
        <w:t xml:space="preserve">по взаимной </w:t>
      </w:r>
      <w:r w:rsidR="00C616A0" w:rsidRPr="006C7CA3">
        <w:rPr>
          <w:sz w:val="24"/>
          <w:szCs w:val="24"/>
        </w:rPr>
        <w:t>сравнительной  оценке</w:t>
      </w:r>
      <w:proofErr w:type="gramEnd"/>
      <w:r w:rsidR="00C616A0" w:rsidRPr="006C7CA3">
        <w:rPr>
          <w:sz w:val="24"/>
          <w:szCs w:val="24"/>
        </w:rPr>
        <w:t xml:space="preserve">   (далее – экспертная группа) </w:t>
      </w:r>
      <w:r w:rsidRPr="006C7CA3">
        <w:rPr>
          <w:sz w:val="24"/>
          <w:szCs w:val="24"/>
        </w:rPr>
        <w:t xml:space="preserve"> для достижения эквивалентности (равнозначности) применяемых процедур аккредитации и, следовательно, надежности результатов оценки соответствия аккредитованных органов по оценке соответствия.</w:t>
      </w:r>
    </w:p>
    <w:p w:rsidR="0023200C" w:rsidRPr="006C7CA3" w:rsidRDefault="00A57A80" w:rsidP="003B521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 w:rsidRPr="006C7CA3">
        <w:rPr>
          <w:sz w:val="24"/>
          <w:szCs w:val="24"/>
        </w:rPr>
        <w:tab/>
        <w:t xml:space="preserve">1.2 </w:t>
      </w:r>
      <w:r w:rsidR="00C616A0" w:rsidRPr="006C7CA3">
        <w:rPr>
          <w:sz w:val="24"/>
          <w:szCs w:val="24"/>
        </w:rPr>
        <w:t xml:space="preserve">Порядок </w:t>
      </w:r>
      <w:r w:rsidRPr="006C7CA3">
        <w:rPr>
          <w:sz w:val="24"/>
          <w:szCs w:val="24"/>
        </w:rPr>
        <w:t xml:space="preserve"> разработан</w:t>
      </w:r>
      <w:r w:rsidR="00C616A0" w:rsidRPr="006C7CA3">
        <w:rPr>
          <w:sz w:val="24"/>
          <w:szCs w:val="24"/>
        </w:rPr>
        <w:t xml:space="preserve"> </w:t>
      </w:r>
      <w:r w:rsidRPr="006C7CA3">
        <w:rPr>
          <w:sz w:val="24"/>
          <w:szCs w:val="24"/>
        </w:rPr>
        <w:t xml:space="preserve"> в соответствии с требованиями </w:t>
      </w:r>
      <w:r w:rsidR="003B5212" w:rsidRPr="006C7CA3">
        <w:rPr>
          <w:sz w:val="24"/>
          <w:szCs w:val="24"/>
        </w:rPr>
        <w:t>ГОСТ ISO/IEC 17000</w:t>
      </w:r>
      <w:r w:rsidRPr="006C7CA3">
        <w:rPr>
          <w:sz w:val="24"/>
          <w:szCs w:val="24"/>
        </w:rPr>
        <w:t>, ГОСТ ИСО/МЭК 17011, ГОСТ ISO/IEC 17040, ГОСТ ISO 19011, IAF/ILAC A1:02,</w:t>
      </w:r>
      <w:r w:rsidR="00707554">
        <w:rPr>
          <w:sz w:val="24"/>
          <w:szCs w:val="24"/>
        </w:rPr>
        <w:t xml:space="preserve"> </w:t>
      </w:r>
      <w:r w:rsidR="00B77462" w:rsidRPr="006C7CA3">
        <w:rPr>
          <w:sz w:val="24"/>
          <w:szCs w:val="24"/>
        </w:rPr>
        <w:t xml:space="preserve"> </w:t>
      </w:r>
      <w:r w:rsidRPr="006C7CA3">
        <w:rPr>
          <w:sz w:val="24"/>
          <w:szCs w:val="24"/>
        </w:rPr>
        <w:t xml:space="preserve">IAF/ILAC A2:02, </w:t>
      </w:r>
      <w:r w:rsidR="00D642AC" w:rsidRPr="006C7CA3">
        <w:rPr>
          <w:sz w:val="24"/>
          <w:szCs w:val="24"/>
        </w:rPr>
        <w:t>IAF/ILAC-A5:</w:t>
      </w:r>
      <w:r w:rsidR="00C616A0" w:rsidRPr="006C7CA3">
        <w:rPr>
          <w:sz w:val="24"/>
          <w:szCs w:val="24"/>
        </w:rPr>
        <w:t>11</w:t>
      </w:r>
      <w:r w:rsidR="00D642AC" w:rsidRPr="006C7CA3">
        <w:rPr>
          <w:sz w:val="24"/>
          <w:szCs w:val="24"/>
        </w:rPr>
        <w:t xml:space="preserve">, </w:t>
      </w:r>
      <w:r w:rsidRPr="006C7CA3">
        <w:rPr>
          <w:sz w:val="24"/>
          <w:szCs w:val="24"/>
        </w:rPr>
        <w:t>ILAC G11:07</w:t>
      </w:r>
      <w:r w:rsidR="0023200C" w:rsidRPr="006C7CA3">
        <w:rPr>
          <w:sz w:val="24"/>
          <w:szCs w:val="24"/>
        </w:rPr>
        <w:t xml:space="preserve">, </w:t>
      </w:r>
      <w:r w:rsidR="0023200C" w:rsidRPr="006C7CA3">
        <w:rPr>
          <w:bCs/>
          <w:sz w:val="24"/>
          <w:szCs w:val="24"/>
          <w:lang w:eastAsia="en-US"/>
        </w:rPr>
        <w:t>ILAC-P11:09.</w:t>
      </w:r>
    </w:p>
    <w:p w:rsidR="00B03EF3" w:rsidRPr="006C7CA3" w:rsidRDefault="000634F3" w:rsidP="00A57A80">
      <w:pPr>
        <w:ind w:firstLine="567"/>
        <w:jc w:val="center"/>
        <w:outlineLvl w:val="0"/>
        <w:rPr>
          <w:b/>
          <w:sz w:val="24"/>
          <w:szCs w:val="24"/>
        </w:rPr>
      </w:pPr>
      <w:bookmarkStart w:id="1" w:name="_Toc341450016"/>
      <w:bookmarkStart w:id="2" w:name="_Toc342517090"/>
      <w:r w:rsidRPr="006C7CA3">
        <w:rPr>
          <w:b/>
          <w:sz w:val="24"/>
          <w:szCs w:val="24"/>
        </w:rPr>
        <w:t xml:space="preserve"> </w:t>
      </w:r>
    </w:p>
    <w:p w:rsidR="00F22C99" w:rsidRPr="006C7CA3" w:rsidRDefault="00F22C99" w:rsidP="00DE6CE2">
      <w:pPr>
        <w:pStyle w:val="ab"/>
        <w:keepNext/>
        <w:numPr>
          <w:ilvl w:val="0"/>
          <w:numId w:val="28"/>
        </w:numPr>
        <w:ind w:right="61"/>
        <w:jc w:val="center"/>
        <w:outlineLvl w:val="6"/>
        <w:rPr>
          <w:b/>
          <w:sz w:val="24"/>
          <w:szCs w:val="24"/>
        </w:rPr>
      </w:pPr>
      <w:r w:rsidRPr="006C7CA3">
        <w:rPr>
          <w:b/>
          <w:sz w:val="24"/>
          <w:szCs w:val="24"/>
        </w:rPr>
        <w:t>Нормативные ссылки</w:t>
      </w:r>
    </w:p>
    <w:p w:rsidR="00C616A0" w:rsidRPr="006C7CA3" w:rsidRDefault="004E31A8" w:rsidP="006C7CA3">
      <w:pPr>
        <w:pStyle w:val="ab"/>
        <w:ind w:left="0" w:right="61" w:firstLine="708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2.</w:t>
      </w:r>
      <w:r w:rsidR="00C616A0" w:rsidRPr="006C7CA3">
        <w:rPr>
          <w:sz w:val="24"/>
          <w:szCs w:val="24"/>
        </w:rPr>
        <w:t>1</w:t>
      </w:r>
      <w:proofErr w:type="gramStart"/>
      <w:r w:rsidR="00C616A0" w:rsidRPr="006C7CA3">
        <w:rPr>
          <w:sz w:val="24"/>
          <w:szCs w:val="24"/>
        </w:rPr>
        <w:t xml:space="preserve"> Д</w:t>
      </w:r>
      <w:proofErr w:type="gramEnd"/>
      <w:r w:rsidR="00C616A0" w:rsidRPr="006C7CA3">
        <w:rPr>
          <w:sz w:val="24"/>
          <w:szCs w:val="24"/>
        </w:rPr>
        <w:t>ля  применения  настоящего документа  необходимы  следующие  ссылочные  стандарты и документы. Для  датированных  ссылок  применяют  только  указанное  издание  ссылочного  стандарта (документа),  для  недатированных  ссылок  применяют  последнее  издание  ссылочного  стандарта (документа) (включая все его изменения):</w:t>
      </w:r>
    </w:p>
    <w:p w:rsidR="00F22C99" w:rsidRPr="006C7CA3" w:rsidRDefault="00F22C99" w:rsidP="00C616A0">
      <w:pPr>
        <w:ind w:right="61"/>
        <w:rPr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6C7CA3" w:rsidRPr="006C7CA3" w:rsidTr="00976AA3">
        <w:tc>
          <w:tcPr>
            <w:tcW w:w="3227" w:type="dxa"/>
          </w:tcPr>
          <w:p w:rsidR="00DE6CE2" w:rsidRPr="006C7CA3" w:rsidRDefault="00DE6CE2" w:rsidP="00DE6CE2">
            <w:pPr>
              <w:pStyle w:val="a6"/>
            </w:pPr>
            <w:r w:rsidRPr="006C7CA3">
              <w:t>ГОСТ ISO/IEC 17000-2012</w:t>
            </w:r>
          </w:p>
        </w:tc>
        <w:tc>
          <w:tcPr>
            <w:tcW w:w="6344" w:type="dxa"/>
          </w:tcPr>
          <w:p w:rsidR="00976AA3" w:rsidRPr="006C7CA3" w:rsidRDefault="00DE6CE2" w:rsidP="003B5212">
            <w:pPr>
              <w:pStyle w:val="a6"/>
            </w:pPr>
            <w:r w:rsidRPr="006C7CA3">
              <w:t>Оценка соответствия. Общий словарь</w:t>
            </w:r>
          </w:p>
        </w:tc>
      </w:tr>
      <w:tr w:rsidR="006C7CA3" w:rsidRPr="006C7CA3" w:rsidTr="00976AA3">
        <w:tc>
          <w:tcPr>
            <w:tcW w:w="3227" w:type="dxa"/>
          </w:tcPr>
          <w:p w:rsidR="00DE6CE2" w:rsidRPr="006C7CA3" w:rsidRDefault="00DE6CE2" w:rsidP="00DE6CE2">
            <w:pPr>
              <w:numPr>
                <w:ilvl w:val="12"/>
                <w:numId w:val="0"/>
              </w:numPr>
              <w:ind w:right="-5"/>
              <w:jc w:val="both"/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ГОСТ ИСО/МЭК 17011-2009</w:t>
            </w:r>
          </w:p>
        </w:tc>
        <w:tc>
          <w:tcPr>
            <w:tcW w:w="6344" w:type="dxa"/>
          </w:tcPr>
          <w:p w:rsidR="00DE6CE2" w:rsidRPr="006C7CA3" w:rsidRDefault="00DE6CE2" w:rsidP="00DE6CE2">
            <w:pPr>
              <w:numPr>
                <w:ilvl w:val="12"/>
                <w:numId w:val="0"/>
              </w:numPr>
              <w:jc w:val="both"/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 xml:space="preserve">Оценка соответствия. Общие требования к органам по аккредитации, аккредитующим органы по оценке соответствия </w:t>
            </w:r>
          </w:p>
        </w:tc>
      </w:tr>
      <w:tr w:rsidR="006C7CA3" w:rsidRPr="006C7CA3" w:rsidTr="00976AA3">
        <w:tc>
          <w:tcPr>
            <w:tcW w:w="3227" w:type="dxa"/>
          </w:tcPr>
          <w:p w:rsidR="00DE6CE2" w:rsidRPr="006C7CA3" w:rsidRDefault="00DE6CE2" w:rsidP="00DE6CE2">
            <w:pPr>
              <w:pStyle w:val="ae"/>
              <w:spacing w:before="60" w:after="60"/>
              <w:rPr>
                <w:bCs/>
                <w:iCs/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ГОСТ</w:t>
            </w:r>
            <w:r w:rsidRPr="006C7CA3">
              <w:rPr>
                <w:bCs/>
                <w:iCs/>
                <w:sz w:val="24"/>
                <w:szCs w:val="24"/>
              </w:rPr>
              <w:t xml:space="preserve"> </w:t>
            </w:r>
            <w:r w:rsidRPr="006C7CA3">
              <w:rPr>
                <w:sz w:val="24"/>
                <w:szCs w:val="24"/>
              </w:rPr>
              <w:t xml:space="preserve">ISO/IEC </w:t>
            </w:r>
            <w:r w:rsidRPr="006C7CA3">
              <w:rPr>
                <w:bCs/>
                <w:iCs/>
                <w:sz w:val="24"/>
                <w:szCs w:val="24"/>
              </w:rPr>
              <w:t xml:space="preserve">17040:2012 </w:t>
            </w:r>
          </w:p>
        </w:tc>
        <w:tc>
          <w:tcPr>
            <w:tcW w:w="6344" w:type="dxa"/>
          </w:tcPr>
          <w:p w:rsidR="00DE6CE2" w:rsidRPr="006C7CA3" w:rsidRDefault="00DE6CE2" w:rsidP="00DE6CE2">
            <w:pPr>
              <w:pStyle w:val="ae"/>
              <w:spacing w:after="0"/>
              <w:rPr>
                <w:bCs/>
                <w:iCs/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Оценка соответствия.</w:t>
            </w:r>
            <w:r w:rsidRPr="006C7CA3">
              <w:rPr>
                <w:bCs/>
                <w:iCs/>
                <w:sz w:val="24"/>
                <w:szCs w:val="24"/>
              </w:rPr>
              <w:t xml:space="preserve"> </w:t>
            </w:r>
            <w:r w:rsidRPr="006C7CA3">
              <w:rPr>
                <w:iCs/>
                <w:sz w:val="24"/>
                <w:szCs w:val="24"/>
              </w:rPr>
              <w:t xml:space="preserve">Общие требования для экспертной оценки органов по оценке соответствия и органов по аккредитации </w:t>
            </w:r>
          </w:p>
        </w:tc>
      </w:tr>
      <w:tr w:rsidR="006C7CA3" w:rsidRPr="006C7CA3" w:rsidTr="002002D5">
        <w:tc>
          <w:tcPr>
            <w:tcW w:w="3227" w:type="dxa"/>
          </w:tcPr>
          <w:p w:rsidR="00DE6CE2" w:rsidRPr="006C7CA3" w:rsidRDefault="00DE6CE2" w:rsidP="00DE6CE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7CA3">
              <w:rPr>
                <w:bCs/>
                <w:spacing w:val="-1"/>
                <w:sz w:val="24"/>
                <w:szCs w:val="24"/>
              </w:rPr>
              <w:t xml:space="preserve">ГОСТ </w:t>
            </w:r>
            <w:r w:rsidRPr="006C7CA3">
              <w:rPr>
                <w:bCs/>
                <w:spacing w:val="-3"/>
                <w:sz w:val="24"/>
                <w:szCs w:val="24"/>
                <w:lang w:val="en-US"/>
              </w:rPr>
              <w:t>ISO</w:t>
            </w:r>
            <w:r w:rsidRPr="006C7CA3">
              <w:rPr>
                <w:bCs/>
                <w:spacing w:val="-3"/>
                <w:sz w:val="24"/>
                <w:szCs w:val="24"/>
              </w:rPr>
              <w:t xml:space="preserve"> 19011-</w:t>
            </w:r>
            <w:r w:rsidRPr="006C7CA3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6344" w:type="dxa"/>
          </w:tcPr>
          <w:p w:rsidR="00976AA3" w:rsidRPr="006C7CA3" w:rsidRDefault="00DE6CE2" w:rsidP="003B5212">
            <w:pPr>
              <w:pStyle w:val="a6"/>
            </w:pPr>
            <w:r w:rsidRPr="006C7CA3">
              <w:t>Руководящие указания по аудиту систем менеджмента</w:t>
            </w:r>
          </w:p>
        </w:tc>
      </w:tr>
      <w:tr w:rsidR="006C7CA3" w:rsidRPr="006C7CA3" w:rsidTr="002002D5">
        <w:tc>
          <w:tcPr>
            <w:tcW w:w="3227" w:type="dxa"/>
          </w:tcPr>
          <w:p w:rsidR="00DE6CE2" w:rsidRPr="006C7CA3" w:rsidRDefault="00B77462" w:rsidP="00B77462">
            <w:pPr>
              <w:outlineLvl w:val="0"/>
              <w:rPr>
                <w:b/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IAF/ILAC A1:02/2014</w:t>
            </w:r>
          </w:p>
        </w:tc>
        <w:tc>
          <w:tcPr>
            <w:tcW w:w="6344" w:type="dxa"/>
          </w:tcPr>
          <w:p w:rsidR="00DE6CE2" w:rsidRPr="006C7CA3" w:rsidRDefault="002002D5" w:rsidP="002002D5">
            <w:pPr>
              <w:tabs>
                <w:tab w:val="num" w:pos="360"/>
                <w:tab w:val="right" w:pos="9639"/>
              </w:tabs>
              <w:ind w:left="34"/>
              <w:rPr>
                <w:b/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 xml:space="preserve">Многосторонние соглашения </w:t>
            </w:r>
            <w:r w:rsidRPr="006C7CA3">
              <w:rPr>
                <w:sz w:val="24"/>
                <w:szCs w:val="24"/>
                <w:lang w:val="en-US"/>
              </w:rPr>
              <w:t>IAF</w:t>
            </w:r>
            <w:r w:rsidRPr="006C7CA3">
              <w:rPr>
                <w:sz w:val="24"/>
                <w:szCs w:val="24"/>
              </w:rPr>
              <w:t>/</w:t>
            </w:r>
            <w:r w:rsidRPr="006C7CA3">
              <w:rPr>
                <w:sz w:val="24"/>
                <w:szCs w:val="24"/>
                <w:lang w:val="en-US"/>
              </w:rPr>
              <w:t>ILAC</w:t>
            </w:r>
            <w:r w:rsidRPr="006C7CA3">
              <w:rPr>
                <w:sz w:val="24"/>
                <w:szCs w:val="24"/>
              </w:rPr>
              <w:t xml:space="preserve">. Требования и процедуры для оценки региональной группы  </w:t>
            </w:r>
          </w:p>
        </w:tc>
      </w:tr>
      <w:tr w:rsidR="006C7CA3" w:rsidRPr="006C7CA3" w:rsidTr="00976AA3">
        <w:tc>
          <w:tcPr>
            <w:tcW w:w="3227" w:type="dxa"/>
          </w:tcPr>
          <w:p w:rsidR="00B77462" w:rsidRPr="006C7CA3" w:rsidRDefault="00B77462" w:rsidP="003B5212">
            <w:pPr>
              <w:jc w:val="both"/>
              <w:rPr>
                <w:sz w:val="24"/>
                <w:szCs w:val="24"/>
                <w:lang w:val="en-US"/>
              </w:rPr>
            </w:pPr>
            <w:r w:rsidRPr="006C7CA3">
              <w:rPr>
                <w:sz w:val="24"/>
                <w:szCs w:val="24"/>
                <w:shd w:val="clear" w:color="auto" w:fill="FFFFFF"/>
                <w:lang w:val="en-US"/>
              </w:rPr>
              <w:t>IAF/ILAC-A2:02/2014</w:t>
            </w:r>
          </w:p>
        </w:tc>
        <w:tc>
          <w:tcPr>
            <w:tcW w:w="6344" w:type="dxa"/>
          </w:tcPr>
          <w:p w:rsidR="00DE5E54" w:rsidRPr="006C7CA3" w:rsidRDefault="00B77462" w:rsidP="003B5212">
            <w:pPr>
              <w:pStyle w:val="a6"/>
              <w:tabs>
                <w:tab w:val="left" w:pos="708"/>
              </w:tabs>
            </w:pPr>
            <w:r w:rsidRPr="006C7CA3">
              <w:rPr>
                <w:shd w:val="clear" w:color="auto" w:fill="FFFFFF"/>
              </w:rPr>
              <w:t>Многосторонние соглашения IAF/ILAC о взаимном признании (Соглашения): Требования и порядок оценки отдельного органа по аккредитации</w:t>
            </w:r>
            <w:r w:rsidRPr="006C7CA3">
              <w:rPr>
                <w:rStyle w:val="apple-converted-space"/>
                <w:shd w:val="clear" w:color="auto" w:fill="FFFFFF"/>
              </w:rPr>
              <w:t> </w:t>
            </w:r>
          </w:p>
        </w:tc>
      </w:tr>
      <w:tr w:rsidR="006C7CA3" w:rsidRPr="006C7CA3" w:rsidTr="00DE5E54">
        <w:tc>
          <w:tcPr>
            <w:tcW w:w="3227" w:type="dxa"/>
          </w:tcPr>
          <w:p w:rsidR="00D642AC" w:rsidRPr="006C7CA3" w:rsidRDefault="00D642AC" w:rsidP="004E31A8">
            <w:pPr>
              <w:jc w:val="both"/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IAF/ILAC-A5:</w:t>
            </w:r>
            <w:r w:rsidR="004E31A8" w:rsidRPr="006C7CA3">
              <w:rPr>
                <w:sz w:val="24"/>
                <w:szCs w:val="24"/>
              </w:rPr>
              <w:t>11</w:t>
            </w:r>
            <w:r w:rsidRPr="006C7CA3">
              <w:rPr>
                <w:sz w:val="24"/>
                <w:szCs w:val="24"/>
              </w:rPr>
              <w:t>/201</w:t>
            </w:r>
            <w:r w:rsidR="004E31A8" w:rsidRPr="006C7CA3">
              <w:rPr>
                <w:sz w:val="24"/>
                <w:szCs w:val="24"/>
              </w:rPr>
              <w:t>3</w:t>
            </w:r>
          </w:p>
        </w:tc>
        <w:tc>
          <w:tcPr>
            <w:tcW w:w="6344" w:type="dxa"/>
          </w:tcPr>
          <w:p w:rsidR="00D642AC" w:rsidRPr="006C7CA3" w:rsidRDefault="00D642AC" w:rsidP="003B5212">
            <w:pPr>
              <w:pStyle w:val="a6"/>
              <w:tabs>
                <w:tab w:val="left" w:pos="708"/>
              </w:tabs>
            </w:pPr>
            <w:r w:rsidRPr="006C7CA3">
              <w:t>Многостороннее соглашение о признании: Применение ИСО/МЭК 17011:2004.</w:t>
            </w:r>
          </w:p>
        </w:tc>
      </w:tr>
      <w:tr w:rsidR="006C7CA3" w:rsidRPr="006C7CA3" w:rsidTr="00DE5E54">
        <w:tc>
          <w:tcPr>
            <w:tcW w:w="3227" w:type="dxa"/>
          </w:tcPr>
          <w:p w:rsidR="00976AA3" w:rsidRPr="006C7CA3" w:rsidRDefault="00976AA3" w:rsidP="003B5212">
            <w:pPr>
              <w:jc w:val="both"/>
              <w:rPr>
                <w:sz w:val="24"/>
                <w:szCs w:val="24"/>
                <w:lang w:val="en-US"/>
              </w:rPr>
            </w:pPr>
            <w:r w:rsidRPr="006C7CA3">
              <w:rPr>
                <w:sz w:val="24"/>
                <w:szCs w:val="24"/>
              </w:rPr>
              <w:t>ILAC-G11:07/2006</w:t>
            </w:r>
          </w:p>
        </w:tc>
        <w:tc>
          <w:tcPr>
            <w:tcW w:w="6344" w:type="dxa"/>
          </w:tcPr>
          <w:p w:rsidR="00976AA3" w:rsidRPr="006C7CA3" w:rsidRDefault="00976AA3" w:rsidP="003B5212">
            <w:pPr>
              <w:pStyle w:val="a6"/>
              <w:tabs>
                <w:tab w:val="left" w:pos="708"/>
              </w:tabs>
            </w:pPr>
            <w:r w:rsidRPr="006C7CA3">
              <w:t>Руководство по квалификации и компетенции оценщиков и технических экспертов</w:t>
            </w:r>
          </w:p>
        </w:tc>
      </w:tr>
      <w:tr w:rsidR="006C7CA3" w:rsidRPr="006C7CA3" w:rsidTr="00DE5E54">
        <w:tc>
          <w:tcPr>
            <w:tcW w:w="3227" w:type="dxa"/>
          </w:tcPr>
          <w:p w:rsidR="004E31A8" w:rsidRPr="006C7CA3" w:rsidRDefault="004E31A8" w:rsidP="002D6D3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 w:rsidRPr="006C7CA3">
              <w:rPr>
                <w:bCs/>
                <w:sz w:val="24"/>
                <w:szCs w:val="24"/>
                <w:lang w:eastAsia="en-US"/>
              </w:rPr>
              <w:t>IAF MD 20:2016</w:t>
            </w:r>
          </w:p>
        </w:tc>
        <w:tc>
          <w:tcPr>
            <w:tcW w:w="6344" w:type="dxa"/>
          </w:tcPr>
          <w:p w:rsidR="004E31A8" w:rsidRPr="006C7CA3" w:rsidRDefault="004E31A8" w:rsidP="002D6D3A">
            <w:pPr>
              <w:outlineLvl w:val="0"/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Общие критерии компетентности оценщиков органов по аккредитации: выполнение требований ISO/IEC 17011.</w:t>
            </w:r>
          </w:p>
          <w:p w:rsidR="004E31A8" w:rsidRPr="006C7CA3" w:rsidDel="002B3889" w:rsidRDefault="004E31A8" w:rsidP="002D6D3A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8B1A32" w:rsidRPr="006C7CA3" w:rsidRDefault="008B1A32" w:rsidP="00DE6CE2">
      <w:pPr>
        <w:pStyle w:val="ab"/>
        <w:numPr>
          <w:ilvl w:val="0"/>
          <w:numId w:val="28"/>
        </w:numPr>
        <w:jc w:val="center"/>
        <w:outlineLvl w:val="0"/>
        <w:rPr>
          <w:b/>
          <w:sz w:val="24"/>
          <w:szCs w:val="24"/>
        </w:rPr>
      </w:pPr>
      <w:r w:rsidRPr="006C7CA3">
        <w:rPr>
          <w:b/>
          <w:sz w:val="24"/>
          <w:szCs w:val="24"/>
        </w:rPr>
        <w:t>Термины и определения</w:t>
      </w:r>
      <w:bookmarkEnd w:id="1"/>
      <w:bookmarkEnd w:id="2"/>
    </w:p>
    <w:p w:rsidR="003B5212" w:rsidRPr="006C7CA3" w:rsidRDefault="003B5212" w:rsidP="00BB6FB6">
      <w:pPr>
        <w:ind w:left="360"/>
        <w:jc w:val="center"/>
        <w:outlineLvl w:val="0"/>
        <w:rPr>
          <w:b/>
          <w:sz w:val="24"/>
          <w:szCs w:val="24"/>
        </w:rPr>
      </w:pPr>
    </w:p>
    <w:p w:rsidR="00976AA3" w:rsidRPr="006C7CA3" w:rsidRDefault="00F81DBC" w:rsidP="00BB6FB6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 w:rsidRPr="006C7CA3">
        <w:rPr>
          <w:sz w:val="24"/>
          <w:szCs w:val="24"/>
        </w:rPr>
        <w:tab/>
      </w:r>
      <w:r w:rsidR="008B1A32" w:rsidRPr="006C7CA3">
        <w:rPr>
          <w:sz w:val="24"/>
          <w:szCs w:val="24"/>
        </w:rPr>
        <w:t>В настоящ</w:t>
      </w:r>
      <w:r w:rsidR="004E31A8" w:rsidRPr="006C7CA3">
        <w:rPr>
          <w:sz w:val="24"/>
          <w:szCs w:val="24"/>
        </w:rPr>
        <w:t>ем</w:t>
      </w:r>
      <w:r w:rsidR="00D642AC" w:rsidRPr="006C7CA3">
        <w:rPr>
          <w:sz w:val="24"/>
          <w:szCs w:val="24"/>
        </w:rPr>
        <w:t xml:space="preserve"> </w:t>
      </w:r>
      <w:r w:rsidR="004E31A8" w:rsidRPr="006C7CA3">
        <w:rPr>
          <w:sz w:val="24"/>
          <w:szCs w:val="24"/>
        </w:rPr>
        <w:t>документе</w:t>
      </w:r>
      <w:r w:rsidR="00D642AC" w:rsidRPr="006C7CA3">
        <w:rPr>
          <w:sz w:val="24"/>
          <w:szCs w:val="24"/>
        </w:rPr>
        <w:t xml:space="preserve"> </w:t>
      </w:r>
      <w:r w:rsidR="008B1A32" w:rsidRPr="006C7CA3">
        <w:rPr>
          <w:sz w:val="24"/>
          <w:szCs w:val="24"/>
        </w:rPr>
        <w:t>применяются термины и определения согласно Соглашению, ГОСТ ISO/IEC 17000, ГОСТ ИСО/МЭК 17011, ГОСТ ISO/IEC 17040, ГОСТ ISO 19011, IAF/ILAC A1:02,</w:t>
      </w:r>
      <w:r w:rsidR="00B77462" w:rsidRPr="006C7CA3">
        <w:rPr>
          <w:sz w:val="24"/>
          <w:szCs w:val="24"/>
        </w:rPr>
        <w:t xml:space="preserve"> </w:t>
      </w:r>
      <w:r w:rsidR="008B1A32" w:rsidRPr="006C7CA3">
        <w:rPr>
          <w:sz w:val="24"/>
          <w:szCs w:val="24"/>
        </w:rPr>
        <w:t>IAF/ILAC A2:02, ILAC G11:07</w:t>
      </w:r>
      <w:r w:rsidR="00976AA3" w:rsidRPr="006C7CA3">
        <w:rPr>
          <w:sz w:val="24"/>
          <w:szCs w:val="24"/>
        </w:rPr>
        <w:t xml:space="preserve">, </w:t>
      </w:r>
      <w:r w:rsidR="00976AA3" w:rsidRPr="006C7CA3">
        <w:rPr>
          <w:bCs/>
          <w:sz w:val="24"/>
          <w:szCs w:val="24"/>
          <w:lang w:eastAsia="en-US"/>
        </w:rPr>
        <w:t>ILAC-P11:09</w:t>
      </w:r>
      <w:r w:rsidR="0023200C" w:rsidRPr="006C7CA3">
        <w:rPr>
          <w:bCs/>
          <w:sz w:val="24"/>
          <w:szCs w:val="24"/>
          <w:lang w:eastAsia="en-US"/>
        </w:rPr>
        <w:t>.</w:t>
      </w:r>
    </w:p>
    <w:p w:rsidR="001A7173" w:rsidRPr="006C7CA3" w:rsidRDefault="00DE6CE2" w:rsidP="004E31A8">
      <w:pPr>
        <w:jc w:val="center"/>
        <w:rPr>
          <w:b/>
          <w:bCs/>
          <w:sz w:val="23"/>
          <w:szCs w:val="23"/>
        </w:rPr>
      </w:pPr>
      <w:r w:rsidRPr="006C7CA3">
        <w:rPr>
          <w:b/>
          <w:bCs/>
          <w:sz w:val="23"/>
          <w:szCs w:val="23"/>
        </w:rPr>
        <w:lastRenderedPageBreak/>
        <w:t xml:space="preserve">4. </w:t>
      </w:r>
      <w:r w:rsidR="00187995" w:rsidRPr="006C7CA3">
        <w:rPr>
          <w:b/>
          <w:bCs/>
          <w:sz w:val="23"/>
          <w:szCs w:val="23"/>
        </w:rPr>
        <w:t xml:space="preserve"> </w:t>
      </w:r>
      <w:r w:rsidR="001A7173" w:rsidRPr="006C7CA3">
        <w:rPr>
          <w:b/>
          <w:bCs/>
          <w:sz w:val="23"/>
          <w:szCs w:val="23"/>
        </w:rPr>
        <w:t>О</w:t>
      </w:r>
      <w:r w:rsidR="00187995" w:rsidRPr="006C7CA3">
        <w:rPr>
          <w:b/>
          <w:bCs/>
          <w:sz w:val="23"/>
          <w:szCs w:val="23"/>
        </w:rPr>
        <w:t>бщие положения</w:t>
      </w:r>
    </w:p>
    <w:p w:rsidR="003B5212" w:rsidRPr="006C7CA3" w:rsidRDefault="003B5212" w:rsidP="00E931A0">
      <w:pPr>
        <w:pStyle w:val="Default"/>
        <w:jc w:val="center"/>
        <w:rPr>
          <w:color w:val="auto"/>
          <w:sz w:val="23"/>
          <w:szCs w:val="23"/>
        </w:rPr>
      </w:pPr>
    </w:p>
    <w:p w:rsidR="0008236B" w:rsidRPr="006C7CA3" w:rsidRDefault="00187995" w:rsidP="003B5212">
      <w:pPr>
        <w:spacing w:before="8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proofErr w:type="gramStart"/>
      <w:r w:rsidR="00DE6CE2" w:rsidRPr="006C7CA3">
        <w:rPr>
          <w:sz w:val="24"/>
          <w:szCs w:val="24"/>
        </w:rPr>
        <w:t xml:space="preserve">4.1 </w:t>
      </w:r>
      <w:r w:rsidR="00201A2C" w:rsidRPr="006C7CA3">
        <w:rPr>
          <w:sz w:val="24"/>
          <w:szCs w:val="24"/>
        </w:rPr>
        <w:t>Настоящ</w:t>
      </w:r>
      <w:r w:rsidR="00D642AC" w:rsidRPr="006C7CA3">
        <w:rPr>
          <w:sz w:val="24"/>
          <w:szCs w:val="24"/>
        </w:rPr>
        <w:t xml:space="preserve">ие требования </w:t>
      </w:r>
      <w:r w:rsidR="0008236B" w:rsidRPr="006C7CA3">
        <w:rPr>
          <w:sz w:val="24"/>
          <w:szCs w:val="24"/>
        </w:rPr>
        <w:t>предназначен</w:t>
      </w:r>
      <w:r w:rsidR="00D642AC" w:rsidRPr="006C7CA3">
        <w:rPr>
          <w:sz w:val="24"/>
          <w:szCs w:val="24"/>
        </w:rPr>
        <w:t>ы</w:t>
      </w:r>
      <w:r w:rsidR="0008236B" w:rsidRPr="006C7CA3">
        <w:rPr>
          <w:sz w:val="24"/>
          <w:szCs w:val="24"/>
        </w:rPr>
        <w:t xml:space="preserve"> для повышения доверия </w:t>
      </w:r>
      <w:r w:rsidR="00A46BED">
        <w:rPr>
          <w:sz w:val="24"/>
          <w:szCs w:val="24"/>
        </w:rPr>
        <w:t>органа по  аккредитации</w:t>
      </w:r>
      <w:r w:rsidR="0008236B" w:rsidRPr="006C7CA3">
        <w:rPr>
          <w:sz w:val="24"/>
          <w:szCs w:val="24"/>
        </w:rPr>
        <w:t xml:space="preserve">, </w:t>
      </w:r>
      <w:r w:rsidR="00201A2C" w:rsidRPr="006C7CA3">
        <w:rPr>
          <w:sz w:val="24"/>
          <w:szCs w:val="24"/>
        </w:rPr>
        <w:t xml:space="preserve">деятельность которого подвергается </w:t>
      </w:r>
      <w:r w:rsidR="009016C5" w:rsidRPr="006C7CA3">
        <w:rPr>
          <w:sz w:val="24"/>
          <w:szCs w:val="24"/>
        </w:rPr>
        <w:t xml:space="preserve">взаимной </w:t>
      </w:r>
      <w:r w:rsidR="00201A2C" w:rsidRPr="006C7CA3">
        <w:rPr>
          <w:sz w:val="24"/>
          <w:szCs w:val="24"/>
        </w:rPr>
        <w:t xml:space="preserve">оценке экспертной группой, назначенной </w:t>
      </w:r>
      <w:r w:rsidR="00D642AC" w:rsidRPr="006C7CA3">
        <w:rPr>
          <w:sz w:val="24"/>
          <w:szCs w:val="24"/>
        </w:rPr>
        <w:t xml:space="preserve">Секретариатом </w:t>
      </w:r>
      <w:r w:rsidR="00201A2C" w:rsidRPr="006C7CA3">
        <w:rPr>
          <w:sz w:val="24"/>
          <w:szCs w:val="24"/>
        </w:rPr>
        <w:t>Совет</w:t>
      </w:r>
      <w:r w:rsidR="00D642AC" w:rsidRPr="006C7CA3">
        <w:rPr>
          <w:sz w:val="24"/>
          <w:szCs w:val="24"/>
        </w:rPr>
        <w:t xml:space="preserve">а </w:t>
      </w:r>
      <w:r w:rsidR="00201A2C" w:rsidRPr="006C7CA3">
        <w:rPr>
          <w:sz w:val="24"/>
          <w:szCs w:val="24"/>
        </w:rPr>
        <w:t xml:space="preserve"> </w:t>
      </w:r>
      <w:r w:rsidR="00BE7D79" w:rsidRPr="006C7CA3">
        <w:rPr>
          <w:sz w:val="26"/>
          <w:szCs w:val="26"/>
        </w:rPr>
        <w:t>руководителей</w:t>
      </w:r>
      <w:r w:rsidR="00D642AC" w:rsidRPr="006C7CA3">
        <w:rPr>
          <w:sz w:val="24"/>
          <w:szCs w:val="24"/>
        </w:rPr>
        <w:t xml:space="preserve"> органов по аккредитации Содружества Независимых Государств (Секретариат) </w:t>
      </w:r>
      <w:r w:rsidR="00B03EF3" w:rsidRPr="006C7CA3">
        <w:rPr>
          <w:sz w:val="24"/>
          <w:szCs w:val="24"/>
        </w:rPr>
        <w:t>и для подтверждения того</w:t>
      </w:r>
      <w:r w:rsidR="00BE7D79" w:rsidRPr="006C7CA3">
        <w:rPr>
          <w:sz w:val="24"/>
          <w:szCs w:val="24"/>
        </w:rPr>
        <w:t>,</w:t>
      </w:r>
      <w:r w:rsidR="0008236B" w:rsidRPr="006C7CA3">
        <w:rPr>
          <w:sz w:val="24"/>
          <w:szCs w:val="24"/>
        </w:rPr>
        <w:t xml:space="preserve"> что работа </w:t>
      </w:r>
      <w:r w:rsidR="00F81DBC" w:rsidRPr="006C7CA3">
        <w:rPr>
          <w:sz w:val="24"/>
          <w:szCs w:val="24"/>
        </w:rPr>
        <w:t>руководител</w:t>
      </w:r>
      <w:r w:rsidR="00BE7D79" w:rsidRPr="006C7CA3">
        <w:rPr>
          <w:sz w:val="24"/>
          <w:szCs w:val="24"/>
        </w:rPr>
        <w:t>я</w:t>
      </w:r>
      <w:r w:rsidR="00F81DBC" w:rsidRPr="006C7CA3">
        <w:rPr>
          <w:sz w:val="24"/>
          <w:szCs w:val="24"/>
        </w:rPr>
        <w:t xml:space="preserve"> и членов </w:t>
      </w:r>
      <w:r w:rsidR="0023200C" w:rsidRPr="006C7CA3">
        <w:rPr>
          <w:sz w:val="24"/>
          <w:szCs w:val="24"/>
        </w:rPr>
        <w:t xml:space="preserve">экспертной группы </w:t>
      </w:r>
      <w:r w:rsidR="00F81DBC" w:rsidRPr="006C7CA3">
        <w:rPr>
          <w:sz w:val="24"/>
          <w:szCs w:val="24"/>
        </w:rPr>
        <w:t xml:space="preserve">по взаимной сравнительной оценке органа по аккредитации (далее взаимная оценка) </w:t>
      </w:r>
      <w:r w:rsidR="0008236B" w:rsidRPr="006C7CA3">
        <w:rPr>
          <w:sz w:val="24"/>
          <w:szCs w:val="24"/>
        </w:rPr>
        <w:t>выполняется компетентно и</w:t>
      </w:r>
      <w:r w:rsidR="00201A2C" w:rsidRPr="006C7CA3">
        <w:rPr>
          <w:sz w:val="24"/>
          <w:szCs w:val="24"/>
        </w:rPr>
        <w:t xml:space="preserve"> </w:t>
      </w:r>
      <w:r w:rsidR="004E31A8" w:rsidRPr="006C7CA3">
        <w:rPr>
          <w:sz w:val="24"/>
          <w:szCs w:val="24"/>
        </w:rPr>
        <w:t>должным образом.</w:t>
      </w:r>
      <w:proofErr w:type="gramEnd"/>
    </w:p>
    <w:p w:rsidR="00201A2C" w:rsidRPr="006C7CA3" w:rsidRDefault="00201A2C" w:rsidP="003B5212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6C7CA3">
        <w:rPr>
          <w:sz w:val="24"/>
          <w:szCs w:val="24"/>
        </w:rPr>
        <w:tab/>
      </w:r>
      <w:r w:rsidR="00DE6CE2" w:rsidRPr="006C7CA3">
        <w:rPr>
          <w:sz w:val="24"/>
          <w:szCs w:val="24"/>
        </w:rPr>
        <w:t xml:space="preserve">4.2 </w:t>
      </w:r>
      <w:r w:rsidR="00D642AC" w:rsidRPr="006C7CA3">
        <w:rPr>
          <w:sz w:val="24"/>
          <w:szCs w:val="24"/>
        </w:rPr>
        <w:t xml:space="preserve">Требования </w:t>
      </w:r>
      <w:r w:rsidRPr="006C7CA3">
        <w:rPr>
          <w:sz w:val="24"/>
          <w:szCs w:val="24"/>
          <w:lang w:eastAsia="en-US"/>
        </w:rPr>
        <w:t>применим</w:t>
      </w:r>
      <w:r w:rsidR="00D642AC" w:rsidRPr="006C7CA3">
        <w:rPr>
          <w:sz w:val="24"/>
          <w:szCs w:val="24"/>
          <w:lang w:eastAsia="en-US"/>
        </w:rPr>
        <w:t>ы</w:t>
      </w:r>
      <w:r w:rsidRPr="006C7CA3">
        <w:rPr>
          <w:sz w:val="24"/>
          <w:szCs w:val="24"/>
          <w:lang w:eastAsia="en-US"/>
        </w:rPr>
        <w:t xml:space="preserve"> к </w:t>
      </w:r>
      <w:r w:rsidR="008B1A32" w:rsidRPr="006C7CA3">
        <w:rPr>
          <w:sz w:val="24"/>
          <w:szCs w:val="24"/>
          <w:lang w:eastAsia="en-US"/>
        </w:rPr>
        <w:t xml:space="preserve">взаимной оценке </w:t>
      </w:r>
      <w:r w:rsidRPr="006C7CA3">
        <w:rPr>
          <w:sz w:val="24"/>
          <w:szCs w:val="24"/>
          <w:lang w:eastAsia="en-US"/>
        </w:rPr>
        <w:t>органов</w:t>
      </w:r>
      <w:r w:rsidR="004E31A8" w:rsidRPr="006C7CA3">
        <w:rPr>
          <w:sz w:val="24"/>
          <w:szCs w:val="24"/>
          <w:lang w:eastAsia="en-US"/>
        </w:rPr>
        <w:t xml:space="preserve"> по</w:t>
      </w:r>
      <w:r w:rsidRPr="006C7CA3">
        <w:rPr>
          <w:sz w:val="24"/>
          <w:szCs w:val="24"/>
          <w:lang w:eastAsia="en-US"/>
        </w:rPr>
        <w:t xml:space="preserve"> </w:t>
      </w:r>
      <w:r w:rsidR="00F81DBC" w:rsidRPr="006C7CA3">
        <w:rPr>
          <w:sz w:val="24"/>
          <w:szCs w:val="24"/>
          <w:lang w:eastAsia="en-US"/>
        </w:rPr>
        <w:t>аккредитации</w:t>
      </w:r>
      <w:r w:rsidRPr="006C7CA3">
        <w:rPr>
          <w:sz w:val="24"/>
          <w:szCs w:val="24"/>
          <w:lang w:eastAsia="en-US"/>
        </w:rPr>
        <w:t>,</w:t>
      </w:r>
      <w:r w:rsidR="008B1A32" w:rsidRPr="006C7CA3">
        <w:rPr>
          <w:sz w:val="24"/>
          <w:szCs w:val="24"/>
          <w:lang w:eastAsia="en-US"/>
        </w:rPr>
        <w:t xml:space="preserve"> </w:t>
      </w:r>
      <w:r w:rsidRPr="006C7CA3">
        <w:rPr>
          <w:sz w:val="24"/>
          <w:szCs w:val="24"/>
          <w:lang w:eastAsia="en-US"/>
        </w:rPr>
        <w:t>выполняющих</w:t>
      </w:r>
      <w:r w:rsidR="009A51D3" w:rsidRPr="006C7CA3">
        <w:rPr>
          <w:sz w:val="24"/>
          <w:szCs w:val="24"/>
          <w:lang w:eastAsia="en-US"/>
        </w:rPr>
        <w:t xml:space="preserve"> </w:t>
      </w:r>
      <w:r w:rsidRPr="006C7CA3">
        <w:rPr>
          <w:sz w:val="24"/>
          <w:szCs w:val="24"/>
          <w:lang w:eastAsia="en-US"/>
        </w:rPr>
        <w:t>следующие виды деятельности:</w:t>
      </w:r>
    </w:p>
    <w:p w:rsidR="00201A2C" w:rsidRPr="006C7CA3" w:rsidRDefault="00201A2C" w:rsidP="003B521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C7CA3">
        <w:rPr>
          <w:sz w:val="24"/>
          <w:szCs w:val="24"/>
          <w:lang w:eastAsia="en-US"/>
        </w:rPr>
        <w:t xml:space="preserve">a) </w:t>
      </w:r>
      <w:r w:rsidR="00F81DBC" w:rsidRPr="006C7CA3">
        <w:rPr>
          <w:sz w:val="24"/>
          <w:szCs w:val="24"/>
          <w:lang w:eastAsia="en-US"/>
        </w:rPr>
        <w:t>аккредитация испытательных, калибровочных, медицинских лабораторий и др.</w:t>
      </w:r>
      <w:r w:rsidRPr="006C7CA3">
        <w:rPr>
          <w:sz w:val="24"/>
          <w:szCs w:val="24"/>
          <w:lang w:eastAsia="en-US"/>
        </w:rPr>
        <w:t>;</w:t>
      </w:r>
    </w:p>
    <w:p w:rsidR="00201A2C" w:rsidRPr="006C7CA3" w:rsidRDefault="00201A2C" w:rsidP="003B521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C7CA3">
        <w:rPr>
          <w:sz w:val="24"/>
          <w:szCs w:val="24"/>
          <w:lang w:eastAsia="en-US"/>
        </w:rPr>
        <w:t xml:space="preserve">b) </w:t>
      </w:r>
      <w:r w:rsidR="00F81DBC" w:rsidRPr="006C7CA3">
        <w:rPr>
          <w:sz w:val="24"/>
          <w:szCs w:val="24"/>
          <w:lang w:eastAsia="en-US"/>
        </w:rPr>
        <w:t xml:space="preserve">аккредитация органов по </w:t>
      </w:r>
      <w:r w:rsidRPr="006C7CA3">
        <w:rPr>
          <w:sz w:val="24"/>
          <w:szCs w:val="24"/>
          <w:lang w:eastAsia="en-US"/>
        </w:rPr>
        <w:t>сертификаци</w:t>
      </w:r>
      <w:r w:rsidR="00F81DBC" w:rsidRPr="006C7CA3">
        <w:rPr>
          <w:sz w:val="24"/>
          <w:szCs w:val="24"/>
          <w:lang w:eastAsia="en-US"/>
        </w:rPr>
        <w:t>и</w:t>
      </w:r>
      <w:r w:rsidRPr="006C7CA3">
        <w:rPr>
          <w:sz w:val="24"/>
          <w:szCs w:val="24"/>
          <w:lang w:eastAsia="en-US"/>
        </w:rPr>
        <w:t xml:space="preserve"> продукции;</w:t>
      </w:r>
    </w:p>
    <w:p w:rsidR="007D70DF" w:rsidRPr="006C7CA3" w:rsidRDefault="00201A2C" w:rsidP="00F22C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C7CA3">
        <w:rPr>
          <w:sz w:val="24"/>
          <w:szCs w:val="24"/>
          <w:lang w:eastAsia="en-US"/>
        </w:rPr>
        <w:t xml:space="preserve">c) </w:t>
      </w:r>
      <w:r w:rsidR="00F81DBC" w:rsidRPr="006C7CA3">
        <w:rPr>
          <w:sz w:val="24"/>
          <w:szCs w:val="24"/>
          <w:lang w:eastAsia="en-US"/>
        </w:rPr>
        <w:t xml:space="preserve">аккредитация органов по сертификации </w:t>
      </w:r>
      <w:r w:rsidRPr="006C7CA3">
        <w:rPr>
          <w:sz w:val="24"/>
          <w:szCs w:val="24"/>
          <w:lang w:eastAsia="en-US"/>
        </w:rPr>
        <w:t xml:space="preserve">систем менеджмента </w:t>
      </w:r>
      <w:r w:rsidR="00A57A80" w:rsidRPr="006C7CA3">
        <w:rPr>
          <w:sz w:val="24"/>
          <w:szCs w:val="24"/>
          <w:lang w:eastAsia="en-US"/>
        </w:rPr>
        <w:t>и др. систем</w:t>
      </w:r>
      <w:r w:rsidR="00F81DBC" w:rsidRPr="006C7CA3">
        <w:rPr>
          <w:sz w:val="24"/>
          <w:szCs w:val="24"/>
          <w:lang w:eastAsia="en-US"/>
        </w:rPr>
        <w:t>;</w:t>
      </w:r>
    </w:p>
    <w:p w:rsidR="00201A2C" w:rsidRPr="006C7CA3" w:rsidRDefault="00F81DBC" w:rsidP="00F22C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C7CA3">
        <w:rPr>
          <w:sz w:val="24"/>
          <w:szCs w:val="24"/>
          <w:lang w:eastAsia="en-US"/>
        </w:rPr>
        <w:t>d)</w:t>
      </w:r>
      <w:r w:rsidR="007D70DF" w:rsidRPr="006C7CA3">
        <w:rPr>
          <w:sz w:val="24"/>
          <w:szCs w:val="24"/>
          <w:lang w:eastAsia="en-US"/>
        </w:rPr>
        <w:t xml:space="preserve"> аккредитация органов по сертификации персонала</w:t>
      </w:r>
      <w:r w:rsidR="00A57A80" w:rsidRPr="006C7CA3">
        <w:rPr>
          <w:sz w:val="24"/>
          <w:szCs w:val="24"/>
          <w:lang w:eastAsia="en-US"/>
        </w:rPr>
        <w:t>;</w:t>
      </w:r>
    </w:p>
    <w:p w:rsidR="00F81DBC" w:rsidRPr="006C7CA3" w:rsidRDefault="00201A2C" w:rsidP="00F22C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C7CA3">
        <w:rPr>
          <w:sz w:val="24"/>
          <w:szCs w:val="24"/>
          <w:lang w:eastAsia="en-US"/>
        </w:rPr>
        <w:t xml:space="preserve">e) </w:t>
      </w:r>
      <w:r w:rsidR="00F81DBC" w:rsidRPr="006C7CA3">
        <w:rPr>
          <w:sz w:val="24"/>
          <w:szCs w:val="24"/>
          <w:lang w:eastAsia="en-US"/>
        </w:rPr>
        <w:t>аккредитация инспек</w:t>
      </w:r>
      <w:r w:rsidR="004E31A8" w:rsidRPr="006C7CA3">
        <w:rPr>
          <w:sz w:val="24"/>
          <w:szCs w:val="24"/>
          <w:lang w:eastAsia="en-US"/>
        </w:rPr>
        <w:t>ционных</w:t>
      </w:r>
      <w:r w:rsidR="00F81DBC" w:rsidRPr="006C7CA3">
        <w:rPr>
          <w:sz w:val="24"/>
          <w:szCs w:val="24"/>
          <w:lang w:eastAsia="en-US"/>
        </w:rPr>
        <w:t xml:space="preserve"> органов (органов контроля)</w:t>
      </w:r>
      <w:r w:rsidR="00A57A80" w:rsidRPr="006C7CA3">
        <w:rPr>
          <w:sz w:val="24"/>
          <w:szCs w:val="24"/>
          <w:lang w:eastAsia="en-US"/>
        </w:rPr>
        <w:t xml:space="preserve"> и др.</w:t>
      </w:r>
    </w:p>
    <w:p w:rsidR="00201A2C" w:rsidRPr="006C7CA3" w:rsidRDefault="007D70DF" w:rsidP="009A51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7CA3">
        <w:rPr>
          <w:sz w:val="24"/>
          <w:szCs w:val="24"/>
          <w:lang w:eastAsia="en-US"/>
        </w:rPr>
        <w:tab/>
        <w:t>П</w:t>
      </w:r>
      <w:r w:rsidR="00201A2C" w:rsidRPr="006C7CA3">
        <w:rPr>
          <w:sz w:val="24"/>
          <w:szCs w:val="24"/>
          <w:lang w:eastAsia="en-US"/>
        </w:rPr>
        <w:t xml:space="preserve">роцесс </w:t>
      </w:r>
      <w:r w:rsidR="005872EF" w:rsidRPr="006C7CA3">
        <w:rPr>
          <w:sz w:val="24"/>
          <w:szCs w:val="24"/>
          <w:lang w:eastAsia="en-US"/>
        </w:rPr>
        <w:t xml:space="preserve">взаимной </w:t>
      </w:r>
      <w:r w:rsidR="00201A2C" w:rsidRPr="006C7CA3">
        <w:rPr>
          <w:sz w:val="24"/>
          <w:szCs w:val="24"/>
          <w:lang w:eastAsia="en-US"/>
        </w:rPr>
        <w:t>оценки может охватывать</w:t>
      </w:r>
      <w:r w:rsidR="004E31A8" w:rsidRPr="006C7CA3">
        <w:rPr>
          <w:sz w:val="24"/>
          <w:szCs w:val="24"/>
          <w:lang w:eastAsia="en-US"/>
        </w:rPr>
        <w:t xml:space="preserve"> оценку</w:t>
      </w:r>
      <w:r w:rsidR="00201A2C" w:rsidRPr="006C7CA3">
        <w:rPr>
          <w:sz w:val="24"/>
          <w:szCs w:val="24"/>
          <w:lang w:eastAsia="en-US"/>
        </w:rPr>
        <w:t xml:space="preserve"> более одного вида деятельности. Это</w:t>
      </w:r>
      <w:r w:rsidR="009A51D3" w:rsidRPr="006C7CA3">
        <w:rPr>
          <w:sz w:val="24"/>
          <w:szCs w:val="24"/>
          <w:lang w:eastAsia="en-US"/>
        </w:rPr>
        <w:t xml:space="preserve"> </w:t>
      </w:r>
      <w:r w:rsidR="00201A2C" w:rsidRPr="006C7CA3">
        <w:rPr>
          <w:sz w:val="24"/>
          <w:szCs w:val="24"/>
          <w:lang w:eastAsia="en-US"/>
        </w:rPr>
        <w:t>особенно уместно в тех случаях, когда орган</w:t>
      </w:r>
      <w:r w:rsidR="005872EF" w:rsidRPr="006C7CA3">
        <w:rPr>
          <w:sz w:val="24"/>
          <w:szCs w:val="24"/>
          <w:lang w:eastAsia="en-US"/>
        </w:rPr>
        <w:t xml:space="preserve"> аккредитации </w:t>
      </w:r>
      <w:r w:rsidR="00201A2C" w:rsidRPr="006C7CA3">
        <w:rPr>
          <w:sz w:val="24"/>
          <w:szCs w:val="24"/>
          <w:lang w:eastAsia="en-US"/>
        </w:rPr>
        <w:t>сам осуществляет оценку нескольких видов деятельности по оценке соответствия.</w:t>
      </w:r>
    </w:p>
    <w:p w:rsidR="00187995" w:rsidRPr="006C7CA3" w:rsidRDefault="00F81DBC" w:rsidP="009A51D3">
      <w:pPr>
        <w:pStyle w:val="Default"/>
        <w:jc w:val="both"/>
        <w:rPr>
          <w:color w:val="auto"/>
        </w:rPr>
      </w:pPr>
      <w:r w:rsidRPr="006C7CA3">
        <w:rPr>
          <w:color w:val="auto"/>
        </w:rPr>
        <w:tab/>
      </w:r>
      <w:r w:rsidR="004E31A8" w:rsidRPr="006C7CA3">
        <w:rPr>
          <w:color w:val="auto"/>
        </w:rPr>
        <w:t xml:space="preserve">4.3 </w:t>
      </w:r>
      <w:r w:rsidR="00187995" w:rsidRPr="006C7CA3">
        <w:rPr>
          <w:color w:val="auto"/>
        </w:rPr>
        <w:t xml:space="preserve">Уверенность и доверие к процессу </w:t>
      </w:r>
      <w:r w:rsidRPr="006C7CA3">
        <w:rPr>
          <w:color w:val="auto"/>
        </w:rPr>
        <w:t xml:space="preserve">взаимной </w:t>
      </w:r>
      <w:r w:rsidR="00187995" w:rsidRPr="006C7CA3">
        <w:rPr>
          <w:color w:val="auto"/>
        </w:rPr>
        <w:t xml:space="preserve">оценки зависят от компетентности лиц, проводящих данную работу. </w:t>
      </w:r>
    </w:p>
    <w:p w:rsidR="007D70DF" w:rsidRPr="006C7CA3" w:rsidRDefault="00187995" w:rsidP="009A51D3">
      <w:pPr>
        <w:ind w:firstLine="709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Эта компетентность должна быть продемонстрирована на основе:</w:t>
      </w:r>
      <w:r w:rsidR="007D70DF" w:rsidRPr="006C7CA3">
        <w:rPr>
          <w:sz w:val="24"/>
          <w:szCs w:val="24"/>
        </w:rPr>
        <w:t xml:space="preserve"> </w:t>
      </w:r>
    </w:p>
    <w:p w:rsidR="007D70DF" w:rsidRPr="006C7CA3" w:rsidRDefault="007D70DF" w:rsidP="009A51D3">
      <w:pPr>
        <w:ind w:firstLine="709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- личных качеств;</w:t>
      </w:r>
    </w:p>
    <w:p w:rsidR="007D70DF" w:rsidRPr="006C7CA3" w:rsidRDefault="007D70DF" w:rsidP="009A51D3">
      <w:pPr>
        <w:ind w:firstLine="709"/>
        <w:jc w:val="both"/>
        <w:rPr>
          <w:sz w:val="24"/>
          <w:szCs w:val="24"/>
        </w:rPr>
      </w:pPr>
      <w:r w:rsidRPr="006C7CA3">
        <w:rPr>
          <w:sz w:val="24"/>
          <w:szCs w:val="24"/>
        </w:rPr>
        <w:t xml:space="preserve">- способности применять знания и </w:t>
      </w:r>
      <w:r w:rsidR="004E31A8" w:rsidRPr="006C7CA3">
        <w:rPr>
          <w:sz w:val="24"/>
          <w:szCs w:val="24"/>
        </w:rPr>
        <w:t>навыки</w:t>
      </w:r>
      <w:r w:rsidRPr="006C7CA3">
        <w:rPr>
          <w:sz w:val="24"/>
          <w:szCs w:val="24"/>
        </w:rPr>
        <w:t xml:space="preserve">, которые приобретаются посредством образования, опыта работы, подготовки в качестве </w:t>
      </w:r>
      <w:r w:rsidR="00045606" w:rsidRPr="006C7CA3">
        <w:rPr>
          <w:sz w:val="24"/>
          <w:szCs w:val="24"/>
        </w:rPr>
        <w:t>оценщиков;</w:t>
      </w:r>
    </w:p>
    <w:p w:rsidR="007D70DF" w:rsidRPr="006C7CA3" w:rsidRDefault="007D70DF" w:rsidP="009A51D3">
      <w:pPr>
        <w:ind w:firstLine="709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- опыт</w:t>
      </w:r>
      <w:r w:rsidR="00A57A80" w:rsidRPr="006C7CA3">
        <w:rPr>
          <w:sz w:val="24"/>
          <w:szCs w:val="24"/>
        </w:rPr>
        <w:t>а</w:t>
      </w:r>
      <w:r w:rsidRPr="006C7CA3">
        <w:rPr>
          <w:sz w:val="24"/>
          <w:szCs w:val="24"/>
        </w:rPr>
        <w:t xml:space="preserve"> проведения </w:t>
      </w:r>
      <w:r w:rsidR="00045606" w:rsidRPr="006C7CA3">
        <w:rPr>
          <w:sz w:val="24"/>
          <w:szCs w:val="24"/>
        </w:rPr>
        <w:t>взаимн</w:t>
      </w:r>
      <w:r w:rsidR="00A57A80" w:rsidRPr="006C7CA3">
        <w:rPr>
          <w:sz w:val="24"/>
          <w:szCs w:val="24"/>
        </w:rPr>
        <w:t xml:space="preserve">ых </w:t>
      </w:r>
      <w:r w:rsidR="00045606" w:rsidRPr="006C7CA3">
        <w:rPr>
          <w:sz w:val="24"/>
          <w:szCs w:val="24"/>
        </w:rPr>
        <w:t>оцен</w:t>
      </w:r>
      <w:r w:rsidR="00A57A80" w:rsidRPr="006C7CA3">
        <w:rPr>
          <w:sz w:val="24"/>
          <w:szCs w:val="24"/>
        </w:rPr>
        <w:t>ок</w:t>
      </w:r>
      <w:r w:rsidR="00045606" w:rsidRPr="006C7CA3">
        <w:rPr>
          <w:sz w:val="24"/>
          <w:szCs w:val="24"/>
        </w:rPr>
        <w:t>;</w:t>
      </w:r>
    </w:p>
    <w:p w:rsidR="007D70DF" w:rsidRPr="006C7CA3" w:rsidRDefault="007D70DF" w:rsidP="009A51D3">
      <w:pPr>
        <w:ind w:firstLine="709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- постоянно</w:t>
      </w:r>
      <w:r w:rsidR="00BD3D77" w:rsidRPr="006C7CA3">
        <w:rPr>
          <w:sz w:val="24"/>
          <w:szCs w:val="24"/>
        </w:rPr>
        <w:t>го</w:t>
      </w:r>
      <w:r w:rsidRPr="006C7CA3">
        <w:rPr>
          <w:sz w:val="24"/>
          <w:szCs w:val="24"/>
        </w:rPr>
        <w:t xml:space="preserve"> повышени</w:t>
      </w:r>
      <w:r w:rsidR="00BD3D77" w:rsidRPr="006C7CA3">
        <w:rPr>
          <w:sz w:val="24"/>
          <w:szCs w:val="24"/>
        </w:rPr>
        <w:t>я</w:t>
      </w:r>
      <w:r w:rsidRPr="006C7CA3">
        <w:rPr>
          <w:sz w:val="24"/>
          <w:szCs w:val="24"/>
        </w:rPr>
        <w:t xml:space="preserve"> квалификации и регулярно</w:t>
      </w:r>
      <w:r w:rsidR="00BD3D77" w:rsidRPr="006C7CA3">
        <w:rPr>
          <w:sz w:val="24"/>
          <w:szCs w:val="24"/>
        </w:rPr>
        <w:t>го</w:t>
      </w:r>
      <w:r w:rsidRPr="006C7CA3">
        <w:rPr>
          <w:sz w:val="24"/>
          <w:szCs w:val="24"/>
        </w:rPr>
        <w:t xml:space="preserve"> участи</w:t>
      </w:r>
      <w:r w:rsidR="00BD3D77" w:rsidRPr="006C7CA3">
        <w:rPr>
          <w:sz w:val="24"/>
          <w:szCs w:val="24"/>
        </w:rPr>
        <w:t>я в</w:t>
      </w:r>
      <w:r w:rsidRPr="006C7CA3">
        <w:rPr>
          <w:sz w:val="24"/>
          <w:szCs w:val="24"/>
        </w:rPr>
        <w:t xml:space="preserve"> </w:t>
      </w:r>
      <w:r w:rsidR="00045606" w:rsidRPr="006C7CA3">
        <w:rPr>
          <w:sz w:val="24"/>
          <w:szCs w:val="24"/>
        </w:rPr>
        <w:t>оцен</w:t>
      </w:r>
      <w:r w:rsidR="00BD3D77" w:rsidRPr="006C7CA3">
        <w:rPr>
          <w:sz w:val="24"/>
          <w:szCs w:val="24"/>
        </w:rPr>
        <w:t xml:space="preserve">ках </w:t>
      </w:r>
      <w:r w:rsidR="00D642AC" w:rsidRPr="006C7CA3">
        <w:rPr>
          <w:sz w:val="24"/>
          <w:szCs w:val="24"/>
        </w:rPr>
        <w:t xml:space="preserve">при проведении взаимных оценок органов </w:t>
      </w:r>
      <w:r w:rsidR="00A46BED" w:rsidRPr="00A46BED">
        <w:rPr>
          <w:color w:val="00B050"/>
          <w:sz w:val="24"/>
          <w:szCs w:val="24"/>
        </w:rPr>
        <w:t>по</w:t>
      </w:r>
      <w:r w:rsidR="00A46BED">
        <w:rPr>
          <w:sz w:val="24"/>
          <w:szCs w:val="24"/>
        </w:rPr>
        <w:t xml:space="preserve"> </w:t>
      </w:r>
      <w:r w:rsidR="00D642AC" w:rsidRPr="006C7CA3">
        <w:rPr>
          <w:sz w:val="24"/>
          <w:szCs w:val="24"/>
        </w:rPr>
        <w:t>аккредитации Содружества Независимых Государств</w:t>
      </w:r>
    </w:p>
    <w:p w:rsidR="00E033F7" w:rsidRPr="006C7CA3" w:rsidRDefault="00E033F7" w:rsidP="009A51D3">
      <w:pPr>
        <w:jc w:val="both"/>
        <w:rPr>
          <w:sz w:val="24"/>
          <w:szCs w:val="24"/>
        </w:rPr>
      </w:pPr>
    </w:p>
    <w:p w:rsidR="003B5212" w:rsidRPr="006C7CA3" w:rsidRDefault="004E31A8" w:rsidP="003B5212">
      <w:pPr>
        <w:tabs>
          <w:tab w:val="left" w:pos="708"/>
        </w:tabs>
        <w:spacing w:before="60" w:after="60"/>
        <w:jc w:val="center"/>
        <w:rPr>
          <w:b/>
          <w:bCs/>
          <w:sz w:val="24"/>
          <w:szCs w:val="24"/>
        </w:rPr>
      </w:pPr>
      <w:r w:rsidRPr="006C7CA3">
        <w:rPr>
          <w:b/>
          <w:sz w:val="24"/>
          <w:szCs w:val="24"/>
        </w:rPr>
        <w:t>5</w:t>
      </w:r>
      <w:r w:rsidR="003954FC" w:rsidRPr="006C7CA3">
        <w:rPr>
          <w:b/>
          <w:sz w:val="24"/>
          <w:szCs w:val="24"/>
        </w:rPr>
        <w:t>.</w:t>
      </w:r>
      <w:r w:rsidR="008759E0" w:rsidRPr="006C7CA3">
        <w:rPr>
          <w:b/>
          <w:sz w:val="24"/>
          <w:szCs w:val="24"/>
        </w:rPr>
        <w:t xml:space="preserve"> </w:t>
      </w:r>
      <w:r w:rsidR="00B46BB2" w:rsidRPr="006C7CA3">
        <w:rPr>
          <w:b/>
          <w:bCs/>
          <w:sz w:val="24"/>
          <w:szCs w:val="24"/>
        </w:rPr>
        <w:t>Критерии компетентности</w:t>
      </w:r>
    </w:p>
    <w:p w:rsidR="00B46BB2" w:rsidRPr="006C7CA3" w:rsidRDefault="00BE7D79" w:rsidP="003B5212">
      <w:pPr>
        <w:tabs>
          <w:tab w:val="left" w:pos="708"/>
        </w:tabs>
        <w:spacing w:before="60" w:after="60"/>
        <w:rPr>
          <w:b/>
          <w:bCs/>
          <w:sz w:val="24"/>
          <w:szCs w:val="24"/>
        </w:rPr>
      </w:pPr>
      <w:r w:rsidRPr="006C7CA3">
        <w:rPr>
          <w:b/>
          <w:bCs/>
          <w:sz w:val="24"/>
          <w:szCs w:val="24"/>
        </w:rPr>
        <w:tab/>
      </w:r>
      <w:r w:rsidR="004E31A8" w:rsidRPr="006C7CA3">
        <w:rPr>
          <w:b/>
          <w:bCs/>
          <w:sz w:val="24"/>
          <w:szCs w:val="24"/>
        </w:rPr>
        <w:t>5</w:t>
      </w:r>
      <w:r w:rsidRPr="006C7CA3">
        <w:rPr>
          <w:b/>
          <w:bCs/>
          <w:sz w:val="24"/>
          <w:szCs w:val="24"/>
        </w:rPr>
        <w:t xml:space="preserve">.1 </w:t>
      </w:r>
      <w:r w:rsidR="00B46BB2" w:rsidRPr="006C7CA3">
        <w:rPr>
          <w:b/>
          <w:bCs/>
          <w:sz w:val="24"/>
          <w:szCs w:val="24"/>
        </w:rPr>
        <w:t xml:space="preserve">Кандидаты в оценщики-члены </w:t>
      </w:r>
      <w:r w:rsidR="0023200C" w:rsidRPr="006C7CA3">
        <w:rPr>
          <w:b/>
          <w:bCs/>
          <w:sz w:val="24"/>
          <w:szCs w:val="24"/>
        </w:rPr>
        <w:t xml:space="preserve">экспертной группы   </w:t>
      </w:r>
    </w:p>
    <w:p w:rsidR="00B46BB2" w:rsidRPr="006C7CA3" w:rsidRDefault="00BE7D79" w:rsidP="00F22C99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rFonts w:eastAsia="Calibri"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4E31A8" w:rsidRPr="006C7CA3">
        <w:rPr>
          <w:bCs/>
          <w:sz w:val="24"/>
          <w:szCs w:val="24"/>
        </w:rPr>
        <w:t>5</w:t>
      </w:r>
      <w:r w:rsidR="00B46BB2" w:rsidRPr="006C7CA3">
        <w:rPr>
          <w:bCs/>
          <w:sz w:val="24"/>
          <w:szCs w:val="24"/>
        </w:rPr>
        <w:t xml:space="preserve">.1.1 </w:t>
      </w:r>
      <w:r w:rsidR="00B46BB2" w:rsidRPr="006C7CA3">
        <w:rPr>
          <w:rFonts w:eastAsia="Calibri"/>
          <w:sz w:val="24"/>
          <w:szCs w:val="24"/>
        </w:rPr>
        <w:t xml:space="preserve">Кандидат в </w:t>
      </w:r>
      <w:r w:rsidR="00BD3D77" w:rsidRPr="006C7CA3">
        <w:rPr>
          <w:rFonts w:eastAsia="Calibri"/>
          <w:sz w:val="24"/>
          <w:szCs w:val="24"/>
        </w:rPr>
        <w:t>члены</w:t>
      </w:r>
      <w:r w:rsidR="00FA6DB3" w:rsidRPr="006C7CA3">
        <w:rPr>
          <w:rFonts w:eastAsia="Calibri"/>
          <w:sz w:val="24"/>
          <w:szCs w:val="24"/>
        </w:rPr>
        <w:t xml:space="preserve"> </w:t>
      </w:r>
      <w:r w:rsidR="00BD3D77" w:rsidRPr="006C7CA3">
        <w:rPr>
          <w:rFonts w:eastAsia="Calibri"/>
          <w:sz w:val="24"/>
          <w:szCs w:val="24"/>
        </w:rPr>
        <w:t xml:space="preserve">экспертной </w:t>
      </w:r>
      <w:r w:rsidR="0023200C" w:rsidRPr="006C7CA3">
        <w:rPr>
          <w:rFonts w:eastAsia="Calibri"/>
          <w:sz w:val="24"/>
          <w:szCs w:val="24"/>
        </w:rPr>
        <w:t xml:space="preserve">группы </w:t>
      </w:r>
      <w:r w:rsidR="00B46BB2" w:rsidRPr="006C7CA3">
        <w:rPr>
          <w:rFonts w:eastAsia="Calibri"/>
          <w:sz w:val="24"/>
          <w:szCs w:val="24"/>
        </w:rPr>
        <w:t>должен обладать качествами, позволяющи</w:t>
      </w:r>
      <w:r w:rsidR="00B361EF" w:rsidRPr="006C7CA3">
        <w:rPr>
          <w:rFonts w:eastAsia="Calibri"/>
          <w:sz w:val="24"/>
          <w:szCs w:val="24"/>
        </w:rPr>
        <w:t>ми</w:t>
      </w:r>
      <w:r w:rsidR="00B46BB2" w:rsidRPr="006C7CA3">
        <w:rPr>
          <w:rFonts w:eastAsia="Calibri"/>
          <w:sz w:val="24"/>
          <w:szCs w:val="24"/>
        </w:rPr>
        <w:t xml:space="preserve"> ему/ей проводить взаимную оценку </w:t>
      </w:r>
      <w:r w:rsidR="00A46BED">
        <w:rPr>
          <w:rFonts w:eastAsia="Calibri"/>
          <w:sz w:val="24"/>
          <w:szCs w:val="24"/>
        </w:rPr>
        <w:t xml:space="preserve">органа </w:t>
      </w:r>
      <w:r w:rsidR="00A46BED" w:rsidRPr="00A46BED">
        <w:rPr>
          <w:rFonts w:eastAsia="Calibri"/>
          <w:color w:val="00B050"/>
          <w:sz w:val="24"/>
          <w:szCs w:val="24"/>
        </w:rPr>
        <w:t>по</w:t>
      </w:r>
      <w:r w:rsidR="00A46BED">
        <w:rPr>
          <w:rFonts w:eastAsia="Calibri"/>
          <w:sz w:val="24"/>
          <w:szCs w:val="24"/>
        </w:rPr>
        <w:t xml:space="preserve">  аккредитации</w:t>
      </w:r>
      <w:r w:rsidR="00B46BB2" w:rsidRPr="006C7CA3">
        <w:rPr>
          <w:rFonts w:eastAsia="Calibri"/>
          <w:sz w:val="24"/>
          <w:szCs w:val="24"/>
        </w:rPr>
        <w:t xml:space="preserve">.  </w:t>
      </w:r>
    </w:p>
    <w:p w:rsidR="00B46BB2" w:rsidRPr="006C7CA3" w:rsidRDefault="00D24456" w:rsidP="00F22C99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rFonts w:eastAsia="Calibri"/>
          <w:sz w:val="24"/>
          <w:szCs w:val="24"/>
        </w:rPr>
      </w:pPr>
      <w:r w:rsidRPr="006C7CA3">
        <w:rPr>
          <w:rFonts w:eastAsia="Calibri"/>
          <w:sz w:val="24"/>
          <w:szCs w:val="24"/>
        </w:rPr>
        <w:tab/>
      </w:r>
      <w:r w:rsidR="00B46BB2" w:rsidRPr="006C7CA3">
        <w:rPr>
          <w:rFonts w:eastAsia="Calibri"/>
          <w:sz w:val="24"/>
          <w:szCs w:val="24"/>
        </w:rPr>
        <w:t>В частности кандидат</w:t>
      </w:r>
      <w:r w:rsidRPr="006C7CA3">
        <w:rPr>
          <w:rFonts w:eastAsia="Calibri"/>
          <w:sz w:val="24"/>
          <w:szCs w:val="24"/>
        </w:rPr>
        <w:t xml:space="preserve"> в члены </w:t>
      </w:r>
      <w:r w:rsidR="0023200C" w:rsidRPr="006C7CA3">
        <w:rPr>
          <w:rFonts w:eastAsia="Calibri"/>
          <w:sz w:val="24"/>
          <w:szCs w:val="24"/>
        </w:rPr>
        <w:t xml:space="preserve">экспертной группы </w:t>
      </w:r>
      <w:r w:rsidRPr="006C7CA3">
        <w:rPr>
          <w:rFonts w:eastAsia="Calibri"/>
          <w:sz w:val="24"/>
          <w:szCs w:val="24"/>
        </w:rPr>
        <w:t>должен обладать</w:t>
      </w:r>
      <w:r w:rsidR="00B46BB2" w:rsidRPr="006C7CA3">
        <w:rPr>
          <w:rFonts w:eastAsia="Calibri"/>
          <w:sz w:val="24"/>
          <w:szCs w:val="24"/>
        </w:rPr>
        <w:t xml:space="preserve"> </w:t>
      </w:r>
      <w:r w:rsidR="004E31A8" w:rsidRPr="006C7CA3">
        <w:rPr>
          <w:rFonts w:eastAsia="Calibri"/>
          <w:sz w:val="24"/>
          <w:szCs w:val="24"/>
        </w:rPr>
        <w:t xml:space="preserve">следующими </w:t>
      </w:r>
      <w:r w:rsidR="00B46BB2" w:rsidRPr="006C7CA3">
        <w:rPr>
          <w:rFonts w:eastAsia="Calibri"/>
          <w:sz w:val="24"/>
          <w:szCs w:val="24"/>
        </w:rPr>
        <w:t xml:space="preserve">персональными навыками и </w:t>
      </w:r>
      <w:r w:rsidR="004E31A8" w:rsidRPr="006C7CA3">
        <w:rPr>
          <w:rFonts w:eastAsia="Calibri"/>
          <w:sz w:val="24"/>
          <w:szCs w:val="24"/>
        </w:rPr>
        <w:t>качествами</w:t>
      </w:r>
      <w:r w:rsidR="00B46BB2" w:rsidRPr="006C7CA3">
        <w:rPr>
          <w:rFonts w:eastAsia="Calibri"/>
          <w:sz w:val="24"/>
          <w:szCs w:val="24"/>
        </w:rPr>
        <w:t>:</w:t>
      </w:r>
    </w:p>
    <w:p w:rsidR="004E31A8" w:rsidRPr="006C7CA3" w:rsidRDefault="004E31A8" w:rsidP="004E31A8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sz w:val="24"/>
          <w:szCs w:val="24"/>
        </w:rPr>
      </w:pPr>
      <w:r w:rsidRPr="006C7CA3">
        <w:rPr>
          <w:sz w:val="24"/>
          <w:szCs w:val="24"/>
        </w:rPr>
        <w:t xml:space="preserve">-  быть </w:t>
      </w:r>
      <w:r w:rsidR="008759E0" w:rsidRPr="006C7CA3">
        <w:rPr>
          <w:sz w:val="24"/>
          <w:szCs w:val="24"/>
        </w:rPr>
        <w:t>беспристрастным</w:t>
      </w:r>
      <w:r w:rsidRPr="006C7CA3">
        <w:rPr>
          <w:sz w:val="24"/>
          <w:szCs w:val="24"/>
        </w:rPr>
        <w:t xml:space="preserve"> и опытным</w:t>
      </w:r>
    </w:p>
    <w:p w:rsidR="004E31A8" w:rsidRPr="006C7CA3" w:rsidRDefault="004E31A8" w:rsidP="004E31A8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  <w:t>- обладать логичным суждением и аналитическими навыками;</w:t>
      </w:r>
    </w:p>
    <w:p w:rsidR="004E31A8" w:rsidRPr="006C7CA3" w:rsidRDefault="008759E0" w:rsidP="004E31A8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r w:rsidR="004E31A8" w:rsidRPr="006C7CA3">
        <w:rPr>
          <w:sz w:val="24"/>
          <w:szCs w:val="24"/>
        </w:rPr>
        <w:t xml:space="preserve">- </w:t>
      </w:r>
      <w:proofErr w:type="gramStart"/>
      <w:r w:rsidR="004E31A8" w:rsidRPr="006C7CA3">
        <w:rPr>
          <w:sz w:val="24"/>
          <w:szCs w:val="24"/>
        </w:rPr>
        <w:t>обладать способностью реально воспринимать</w:t>
      </w:r>
      <w:proofErr w:type="gramEnd"/>
      <w:r w:rsidR="004E31A8" w:rsidRPr="006C7CA3">
        <w:rPr>
          <w:sz w:val="24"/>
          <w:szCs w:val="24"/>
        </w:rPr>
        <w:t xml:space="preserve"> ситуацию, понимать сложные операции с точки зрения широкой перспективы, а также понимать роль отдельных компонентов в организации;</w:t>
      </w:r>
    </w:p>
    <w:p w:rsidR="004E31A8" w:rsidRPr="006C7CA3" w:rsidRDefault="004E31A8" w:rsidP="004E31A8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- быть решительным и дипломатичным;</w:t>
      </w:r>
    </w:p>
    <w:p w:rsidR="004E31A8" w:rsidRPr="006C7CA3" w:rsidRDefault="004E31A8" w:rsidP="004E31A8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- быть гибким и культурно восприимчивым;</w:t>
      </w:r>
    </w:p>
    <w:p w:rsidR="004E31A8" w:rsidRPr="006C7CA3" w:rsidRDefault="004E31A8" w:rsidP="008759E0">
      <w:pPr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  <w:t>- быть настойчивым и сконцентрированным;</w:t>
      </w:r>
    </w:p>
    <w:p w:rsidR="004E31A8" w:rsidRPr="006C7CA3" w:rsidRDefault="004E31A8" w:rsidP="004E31A8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rFonts w:eastAsia="Calibri"/>
          <w:sz w:val="24"/>
          <w:szCs w:val="24"/>
        </w:rPr>
      </w:pPr>
      <w:r w:rsidRPr="006C7CA3">
        <w:rPr>
          <w:sz w:val="24"/>
          <w:szCs w:val="24"/>
        </w:rPr>
        <w:t>- уметь работать в команде;</w:t>
      </w:r>
    </w:p>
    <w:p w:rsidR="008759E0" w:rsidRPr="00F008B5" w:rsidRDefault="004E31A8" w:rsidP="008759E0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20"/>
        <w:jc w:val="both"/>
        <w:rPr>
          <w:color w:val="00B050"/>
          <w:sz w:val="24"/>
          <w:szCs w:val="24"/>
        </w:rPr>
      </w:pPr>
      <w:r w:rsidRPr="00F008B5">
        <w:rPr>
          <w:color w:val="00B050"/>
          <w:sz w:val="24"/>
          <w:szCs w:val="24"/>
        </w:rPr>
        <w:t>- обладать навыками интервьюирования, презентации, конспектирования и подготовки отчетов;</w:t>
      </w:r>
    </w:p>
    <w:p w:rsidR="004E31A8" w:rsidRPr="00F008B5" w:rsidRDefault="004E31A8" w:rsidP="008759E0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20"/>
        <w:jc w:val="both"/>
        <w:rPr>
          <w:color w:val="00B050"/>
          <w:sz w:val="24"/>
          <w:szCs w:val="24"/>
        </w:rPr>
      </w:pPr>
      <w:r w:rsidRPr="00F008B5">
        <w:rPr>
          <w:color w:val="00B050"/>
          <w:sz w:val="24"/>
          <w:szCs w:val="24"/>
        </w:rPr>
        <w:t xml:space="preserve">- </w:t>
      </w:r>
      <w:r w:rsidR="00F008B5" w:rsidRPr="00F008B5">
        <w:rPr>
          <w:bCs/>
          <w:color w:val="00B050"/>
          <w:sz w:val="24"/>
          <w:szCs w:val="24"/>
        </w:rPr>
        <w:t xml:space="preserve">  владеть  русским языком, достаточным   для эффективного общения и изложения </w:t>
      </w:r>
      <w:r w:rsidR="00F008B5" w:rsidRPr="00F008B5">
        <w:rPr>
          <w:bCs/>
          <w:color w:val="00B050"/>
          <w:sz w:val="24"/>
          <w:szCs w:val="24"/>
        </w:rPr>
        <w:lastRenderedPageBreak/>
        <w:t>установленных наблюдений по оценке;</w:t>
      </w:r>
    </w:p>
    <w:p w:rsidR="00B46BB2" w:rsidRPr="006C7CA3" w:rsidRDefault="00B46BB2" w:rsidP="00F22C99">
      <w:pPr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r w:rsidR="006C7CA3" w:rsidRPr="006C7CA3">
        <w:rPr>
          <w:sz w:val="24"/>
          <w:szCs w:val="24"/>
        </w:rPr>
        <w:t>-</w:t>
      </w:r>
      <w:r w:rsidRPr="006C7CA3">
        <w:rPr>
          <w:sz w:val="24"/>
          <w:szCs w:val="24"/>
        </w:rPr>
        <w:t xml:space="preserve"> </w:t>
      </w:r>
      <w:r w:rsidR="000433CB">
        <w:rPr>
          <w:sz w:val="24"/>
          <w:szCs w:val="24"/>
        </w:rPr>
        <w:t xml:space="preserve">быть </w:t>
      </w:r>
      <w:r w:rsidRPr="006C7CA3">
        <w:rPr>
          <w:sz w:val="24"/>
          <w:szCs w:val="24"/>
        </w:rPr>
        <w:t>этичным, т.е. справедливым, правдивым, искренним, честным и тактичным;</w:t>
      </w:r>
    </w:p>
    <w:p w:rsidR="00B46BB2" w:rsidRPr="006C7CA3" w:rsidRDefault="00B46BB2" w:rsidP="00F22C99">
      <w:pPr>
        <w:pStyle w:val="ab"/>
        <w:ind w:left="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proofErr w:type="gramStart"/>
      <w:r w:rsidR="006C7CA3" w:rsidRPr="006C7CA3">
        <w:rPr>
          <w:sz w:val="24"/>
          <w:szCs w:val="24"/>
        </w:rPr>
        <w:t xml:space="preserve">- </w:t>
      </w:r>
      <w:r w:rsidRPr="006C7CA3">
        <w:rPr>
          <w:sz w:val="24"/>
          <w:szCs w:val="24"/>
        </w:rPr>
        <w:t xml:space="preserve"> широких взглядов, т.е. готовым рассмотреть альтернативные идеи или точки зрения</w:t>
      </w:r>
      <w:r w:rsidR="000C242D" w:rsidRPr="006C7CA3">
        <w:rPr>
          <w:sz w:val="24"/>
          <w:szCs w:val="24"/>
        </w:rPr>
        <w:t xml:space="preserve"> по рассматриваемым вопросам</w:t>
      </w:r>
      <w:r w:rsidRPr="006C7CA3">
        <w:rPr>
          <w:sz w:val="24"/>
          <w:szCs w:val="24"/>
        </w:rPr>
        <w:t>;</w:t>
      </w:r>
      <w:proofErr w:type="gramEnd"/>
    </w:p>
    <w:p w:rsidR="00B46BB2" w:rsidRPr="006C7CA3" w:rsidRDefault="00B46BB2" w:rsidP="00F22C99">
      <w:pPr>
        <w:pStyle w:val="ab"/>
        <w:ind w:left="36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r w:rsidR="006C7CA3" w:rsidRPr="006C7CA3">
        <w:rPr>
          <w:sz w:val="24"/>
          <w:szCs w:val="24"/>
        </w:rPr>
        <w:t xml:space="preserve">- </w:t>
      </w:r>
      <w:r w:rsidRPr="006C7CA3">
        <w:rPr>
          <w:sz w:val="24"/>
          <w:szCs w:val="24"/>
        </w:rPr>
        <w:t xml:space="preserve"> дипломатичным, т.е. тактичным в обращении с людьми;</w:t>
      </w:r>
    </w:p>
    <w:p w:rsidR="00B46BB2" w:rsidRPr="006C7CA3" w:rsidRDefault="00B46BB2" w:rsidP="00F22C99">
      <w:pPr>
        <w:pStyle w:val="ab"/>
        <w:ind w:left="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r w:rsidR="006C7CA3" w:rsidRPr="006C7CA3">
        <w:rPr>
          <w:sz w:val="24"/>
          <w:szCs w:val="24"/>
        </w:rPr>
        <w:t xml:space="preserve">- </w:t>
      </w:r>
      <w:r w:rsidRPr="006C7CA3">
        <w:rPr>
          <w:sz w:val="24"/>
          <w:szCs w:val="24"/>
        </w:rPr>
        <w:t xml:space="preserve"> наблюдательным, т.е. живо воспринимать окружающую действительность;</w:t>
      </w:r>
    </w:p>
    <w:p w:rsidR="00B46BB2" w:rsidRPr="006C7CA3" w:rsidRDefault="00B46BB2" w:rsidP="00F22C99">
      <w:pPr>
        <w:pStyle w:val="ab"/>
        <w:ind w:left="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proofErr w:type="gramStart"/>
      <w:r w:rsidR="006C7CA3" w:rsidRPr="006C7CA3">
        <w:rPr>
          <w:sz w:val="24"/>
          <w:szCs w:val="24"/>
        </w:rPr>
        <w:t xml:space="preserve">- </w:t>
      </w:r>
      <w:r w:rsidRPr="006C7CA3">
        <w:rPr>
          <w:sz w:val="24"/>
          <w:szCs w:val="24"/>
        </w:rPr>
        <w:t xml:space="preserve"> проницательным, т.е. интуитивно осознавать и быть способными понять ситуацию;</w:t>
      </w:r>
      <w:proofErr w:type="gramEnd"/>
    </w:p>
    <w:p w:rsidR="00B46BB2" w:rsidRPr="006C7CA3" w:rsidRDefault="00B46BB2" w:rsidP="00F22C99">
      <w:pPr>
        <w:pStyle w:val="ab"/>
        <w:ind w:left="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proofErr w:type="gramStart"/>
      <w:r w:rsidR="006C7CA3" w:rsidRPr="006C7CA3">
        <w:rPr>
          <w:sz w:val="24"/>
          <w:szCs w:val="24"/>
        </w:rPr>
        <w:t xml:space="preserve">- </w:t>
      </w:r>
      <w:r w:rsidRPr="006C7CA3">
        <w:rPr>
          <w:sz w:val="24"/>
          <w:szCs w:val="24"/>
        </w:rPr>
        <w:t xml:space="preserve"> гибким, т.е. способным быстро приспосабливаться к различным ситуациям;</w:t>
      </w:r>
      <w:proofErr w:type="gramEnd"/>
    </w:p>
    <w:p w:rsidR="00B46BB2" w:rsidRPr="006C7CA3" w:rsidRDefault="00B46BB2" w:rsidP="00F22C99">
      <w:pPr>
        <w:pStyle w:val="ab"/>
        <w:ind w:left="36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r w:rsidR="006C7CA3" w:rsidRPr="006C7CA3">
        <w:rPr>
          <w:sz w:val="24"/>
          <w:szCs w:val="24"/>
        </w:rPr>
        <w:t xml:space="preserve">- </w:t>
      </w:r>
      <w:r w:rsidRPr="006C7CA3">
        <w:rPr>
          <w:sz w:val="24"/>
          <w:szCs w:val="24"/>
        </w:rPr>
        <w:t xml:space="preserve"> </w:t>
      </w:r>
      <w:proofErr w:type="gramStart"/>
      <w:r w:rsidRPr="006C7CA3">
        <w:rPr>
          <w:sz w:val="24"/>
          <w:szCs w:val="24"/>
        </w:rPr>
        <w:t>настойчивым</w:t>
      </w:r>
      <w:proofErr w:type="gramEnd"/>
      <w:r w:rsidRPr="006C7CA3">
        <w:rPr>
          <w:sz w:val="24"/>
          <w:szCs w:val="24"/>
        </w:rPr>
        <w:t>, т.е. постоянно нацеленным на достижение целей;</w:t>
      </w:r>
    </w:p>
    <w:p w:rsidR="00B46BB2" w:rsidRPr="006C7CA3" w:rsidRDefault="00B46BB2" w:rsidP="00F22C99">
      <w:pPr>
        <w:pStyle w:val="ab"/>
        <w:ind w:left="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r w:rsidR="006C7CA3" w:rsidRPr="006C7CA3">
        <w:rPr>
          <w:sz w:val="24"/>
          <w:szCs w:val="24"/>
        </w:rPr>
        <w:t xml:space="preserve">- </w:t>
      </w:r>
      <w:r w:rsidRPr="006C7CA3">
        <w:rPr>
          <w:sz w:val="24"/>
          <w:szCs w:val="24"/>
        </w:rPr>
        <w:t xml:space="preserve"> решительным, т.е. своевременно приходить к заключениям, основанным на логичном рассуждении и анализе;   </w:t>
      </w:r>
    </w:p>
    <w:p w:rsidR="00B46BB2" w:rsidRPr="006C7CA3" w:rsidRDefault="00B46BB2" w:rsidP="00F22C99">
      <w:pPr>
        <w:jc w:val="both"/>
        <w:rPr>
          <w:bCs/>
          <w:sz w:val="24"/>
          <w:szCs w:val="24"/>
        </w:rPr>
      </w:pPr>
      <w:r w:rsidRPr="006C7CA3">
        <w:rPr>
          <w:sz w:val="24"/>
          <w:szCs w:val="24"/>
        </w:rPr>
        <w:tab/>
      </w:r>
      <w:r w:rsidR="006C7CA3" w:rsidRPr="006C7CA3">
        <w:rPr>
          <w:sz w:val="24"/>
          <w:szCs w:val="24"/>
        </w:rPr>
        <w:t xml:space="preserve">- </w:t>
      </w:r>
      <w:r w:rsidRPr="006C7CA3">
        <w:rPr>
          <w:sz w:val="24"/>
          <w:szCs w:val="24"/>
        </w:rPr>
        <w:t xml:space="preserve"> самостоятельным и</w:t>
      </w:r>
      <w:r w:rsidRPr="006C7CA3">
        <w:rPr>
          <w:bCs/>
          <w:sz w:val="24"/>
          <w:szCs w:val="24"/>
        </w:rPr>
        <w:t xml:space="preserve"> коммуникабельным</w:t>
      </w:r>
      <w:r w:rsidRPr="006C7CA3">
        <w:rPr>
          <w:sz w:val="24"/>
          <w:szCs w:val="24"/>
        </w:rPr>
        <w:t xml:space="preserve">, т.е. способным действовать и работать независимо, при этом эффективно сотрудничая с другими, т.е. </w:t>
      </w:r>
      <w:r w:rsidRPr="006C7CA3">
        <w:rPr>
          <w:bCs/>
          <w:sz w:val="24"/>
          <w:szCs w:val="24"/>
        </w:rPr>
        <w:t>уметь работать в команде;</w:t>
      </w:r>
    </w:p>
    <w:p w:rsidR="00B46BB2" w:rsidRPr="006C7CA3" w:rsidRDefault="00B46BB2" w:rsidP="00F008B5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>н) соблюдать конфиденциальность при проведении работ по взаимной оценке</w:t>
      </w:r>
      <w:r w:rsidR="00D24456" w:rsidRPr="006C7CA3">
        <w:rPr>
          <w:bCs/>
          <w:sz w:val="24"/>
          <w:szCs w:val="24"/>
        </w:rPr>
        <w:t>;</w:t>
      </w:r>
    </w:p>
    <w:p w:rsidR="00B46BB2" w:rsidRPr="006C7CA3" w:rsidRDefault="00B46BB2" w:rsidP="00F22C99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 xml:space="preserve">к) </w:t>
      </w:r>
      <w:r w:rsidR="00107E9A" w:rsidRPr="006C7CA3">
        <w:rPr>
          <w:bCs/>
          <w:sz w:val="24"/>
          <w:szCs w:val="24"/>
        </w:rPr>
        <w:t xml:space="preserve">быть </w:t>
      </w:r>
      <w:r w:rsidRPr="006C7CA3">
        <w:rPr>
          <w:bCs/>
          <w:sz w:val="24"/>
          <w:szCs w:val="24"/>
        </w:rPr>
        <w:t>уверенн</w:t>
      </w:r>
      <w:r w:rsidR="003C4766" w:rsidRPr="006C7CA3">
        <w:rPr>
          <w:bCs/>
          <w:sz w:val="24"/>
          <w:szCs w:val="24"/>
        </w:rPr>
        <w:t xml:space="preserve">ым </w:t>
      </w:r>
      <w:r w:rsidRPr="006C7CA3">
        <w:rPr>
          <w:bCs/>
          <w:sz w:val="24"/>
          <w:szCs w:val="24"/>
        </w:rPr>
        <w:t>в себе при выполнении взаимной оценки</w:t>
      </w:r>
      <w:r w:rsidR="00D24456" w:rsidRPr="006C7CA3">
        <w:rPr>
          <w:bCs/>
          <w:sz w:val="24"/>
          <w:szCs w:val="24"/>
        </w:rPr>
        <w:t>.</w:t>
      </w:r>
    </w:p>
    <w:p w:rsidR="002E186B" w:rsidRPr="006C7CA3" w:rsidRDefault="00BE7D79" w:rsidP="002E186B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proofErr w:type="gramStart"/>
      <w:r w:rsidR="002E186B" w:rsidRPr="006C7CA3">
        <w:rPr>
          <w:bCs/>
          <w:sz w:val="24"/>
          <w:szCs w:val="24"/>
        </w:rPr>
        <w:t>5</w:t>
      </w:r>
      <w:r w:rsidR="00B46BB2" w:rsidRPr="006C7CA3">
        <w:rPr>
          <w:bCs/>
          <w:sz w:val="24"/>
          <w:szCs w:val="24"/>
        </w:rPr>
        <w:t xml:space="preserve">.1.2 Кандидат в члены </w:t>
      </w:r>
      <w:r w:rsidR="00FA6DB3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 xml:space="preserve">группы </w:t>
      </w:r>
      <w:r w:rsidR="00B46BB2" w:rsidRPr="006C7CA3">
        <w:rPr>
          <w:bCs/>
          <w:sz w:val="24"/>
          <w:szCs w:val="24"/>
        </w:rPr>
        <w:t>должен</w:t>
      </w:r>
      <w:r w:rsidR="002E186B" w:rsidRPr="006C7CA3">
        <w:rPr>
          <w:bCs/>
          <w:sz w:val="24"/>
          <w:szCs w:val="24"/>
        </w:rPr>
        <w:t xml:space="preserve"> быть способен</w:t>
      </w:r>
      <w:r w:rsidR="00B46BB2" w:rsidRPr="006C7CA3">
        <w:rPr>
          <w:bCs/>
          <w:sz w:val="24"/>
          <w:szCs w:val="24"/>
        </w:rPr>
        <w:t xml:space="preserve"> определить насколько </w:t>
      </w:r>
      <w:r w:rsidR="002E186B" w:rsidRPr="006C7CA3">
        <w:rPr>
          <w:bCs/>
          <w:sz w:val="24"/>
          <w:szCs w:val="24"/>
        </w:rPr>
        <w:t>органы, аккредитованные органом по аккредитации, который подвергается взаимной оценке</w:t>
      </w:r>
      <w:r w:rsidR="008759E0" w:rsidRPr="006C7CA3">
        <w:rPr>
          <w:bCs/>
          <w:sz w:val="24"/>
          <w:szCs w:val="24"/>
        </w:rPr>
        <w:t xml:space="preserve">, </w:t>
      </w:r>
      <w:r w:rsidR="00B46BB2" w:rsidRPr="006C7CA3">
        <w:rPr>
          <w:bCs/>
          <w:sz w:val="24"/>
          <w:szCs w:val="24"/>
        </w:rPr>
        <w:t>выполня</w:t>
      </w:r>
      <w:r w:rsidR="008759E0" w:rsidRPr="006C7CA3">
        <w:rPr>
          <w:bCs/>
          <w:sz w:val="24"/>
          <w:szCs w:val="24"/>
        </w:rPr>
        <w:t>ю</w:t>
      </w:r>
      <w:r w:rsidR="00B46BB2" w:rsidRPr="006C7CA3">
        <w:rPr>
          <w:bCs/>
          <w:sz w:val="24"/>
          <w:szCs w:val="24"/>
        </w:rPr>
        <w:t xml:space="preserve">т требования </w:t>
      </w:r>
      <w:r w:rsidR="002E186B" w:rsidRPr="006C7CA3">
        <w:rPr>
          <w:bCs/>
          <w:sz w:val="24"/>
          <w:szCs w:val="24"/>
        </w:rPr>
        <w:t>соответствующих стандартов ИСО/МЭК</w:t>
      </w:r>
      <w:r w:rsidR="00B46BB2" w:rsidRPr="006C7CA3">
        <w:rPr>
          <w:bCs/>
          <w:sz w:val="24"/>
          <w:szCs w:val="24"/>
        </w:rPr>
        <w:t xml:space="preserve"> и документов ILAC/IAF</w:t>
      </w:r>
      <w:r w:rsidR="002E186B" w:rsidRPr="006C7CA3">
        <w:rPr>
          <w:bCs/>
          <w:sz w:val="24"/>
          <w:szCs w:val="24"/>
        </w:rPr>
        <w:t>, обладая при этом знанием</w:t>
      </w:r>
      <w:r w:rsidR="00B46BB2" w:rsidRPr="006C7CA3">
        <w:rPr>
          <w:bCs/>
          <w:sz w:val="24"/>
          <w:szCs w:val="24"/>
        </w:rPr>
        <w:t xml:space="preserve"> </w:t>
      </w:r>
      <w:r w:rsidR="002E186B" w:rsidRPr="006C7CA3">
        <w:rPr>
          <w:bCs/>
          <w:sz w:val="24"/>
          <w:szCs w:val="24"/>
        </w:rPr>
        <w:t>соответствующих стандартов по аккредитации органов по оценке соответствия и других документов, а также знанием соответствующей отрасли/схемы.</w:t>
      </w:r>
      <w:r w:rsidRPr="006C7CA3">
        <w:rPr>
          <w:bCs/>
          <w:sz w:val="24"/>
          <w:szCs w:val="24"/>
        </w:rPr>
        <w:tab/>
      </w:r>
      <w:proofErr w:type="gramEnd"/>
    </w:p>
    <w:p w:rsidR="00B46BB2" w:rsidRPr="006C7CA3" w:rsidRDefault="002E186B" w:rsidP="002E186B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>5</w:t>
      </w:r>
      <w:r w:rsidR="00B46BB2" w:rsidRPr="006C7CA3">
        <w:rPr>
          <w:bCs/>
          <w:sz w:val="24"/>
          <w:szCs w:val="24"/>
        </w:rPr>
        <w:t xml:space="preserve">.1.3 Кандидат в члены </w:t>
      </w:r>
      <w:r w:rsidR="00FA6DB3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 xml:space="preserve">группы </w:t>
      </w:r>
      <w:r w:rsidR="00B46BB2" w:rsidRPr="006C7CA3">
        <w:rPr>
          <w:bCs/>
          <w:sz w:val="24"/>
          <w:szCs w:val="24"/>
        </w:rPr>
        <w:t>должен представлять/понимать практику и процессы системы менеджмента органа по аккредитации, основ</w:t>
      </w:r>
      <w:r w:rsidRPr="006C7CA3">
        <w:rPr>
          <w:bCs/>
          <w:sz w:val="24"/>
          <w:szCs w:val="24"/>
        </w:rPr>
        <w:t>ываясь</w:t>
      </w:r>
      <w:r w:rsidR="00B46BB2" w:rsidRPr="006C7CA3">
        <w:rPr>
          <w:bCs/>
          <w:sz w:val="24"/>
          <w:szCs w:val="24"/>
        </w:rPr>
        <w:t xml:space="preserve"> на </w:t>
      </w:r>
      <w:r w:rsidRPr="006C7CA3">
        <w:rPr>
          <w:bCs/>
          <w:sz w:val="24"/>
          <w:szCs w:val="24"/>
        </w:rPr>
        <w:t>своих</w:t>
      </w:r>
      <w:r w:rsidR="00B46BB2" w:rsidRPr="006C7CA3">
        <w:rPr>
          <w:bCs/>
          <w:sz w:val="24"/>
          <w:szCs w:val="24"/>
        </w:rPr>
        <w:t xml:space="preserve"> знаниях и практике проведения работ по аккредитации.</w:t>
      </w:r>
    </w:p>
    <w:p w:rsidR="002E186B" w:rsidRPr="006C7CA3" w:rsidRDefault="002E186B" w:rsidP="002E186B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>5.1.4 Кандидат в члены экспертной группы должен обладать знанием ГОСТ ИСО/МЭК 17011 и требованиями Соглашения.</w:t>
      </w:r>
    </w:p>
    <w:p w:rsidR="00B46BB2" w:rsidRPr="006C7CA3" w:rsidRDefault="00BE7D79" w:rsidP="00B46BB2">
      <w:pPr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/>
          <w:bCs/>
          <w:sz w:val="24"/>
          <w:szCs w:val="24"/>
        </w:rPr>
      </w:pPr>
      <w:r w:rsidRPr="006C7CA3">
        <w:rPr>
          <w:b/>
          <w:bCs/>
          <w:sz w:val="24"/>
          <w:szCs w:val="24"/>
        </w:rPr>
        <w:tab/>
      </w:r>
      <w:r w:rsidR="002E186B" w:rsidRPr="006C7CA3">
        <w:rPr>
          <w:b/>
          <w:bCs/>
          <w:sz w:val="24"/>
          <w:szCs w:val="24"/>
        </w:rPr>
        <w:t>5</w:t>
      </w:r>
      <w:r w:rsidR="00B46BB2" w:rsidRPr="006C7CA3">
        <w:rPr>
          <w:b/>
          <w:bCs/>
          <w:sz w:val="24"/>
          <w:szCs w:val="24"/>
        </w:rPr>
        <w:t>.2 Оценщи</w:t>
      </w:r>
      <w:proofErr w:type="gramStart"/>
      <w:r w:rsidR="00B46BB2" w:rsidRPr="006C7CA3">
        <w:rPr>
          <w:b/>
          <w:bCs/>
          <w:sz w:val="24"/>
          <w:szCs w:val="24"/>
        </w:rPr>
        <w:t>к-</w:t>
      </w:r>
      <w:proofErr w:type="gramEnd"/>
      <w:r w:rsidR="003C4766" w:rsidRPr="006C7CA3">
        <w:rPr>
          <w:b/>
          <w:bCs/>
          <w:sz w:val="24"/>
          <w:szCs w:val="24"/>
        </w:rPr>
        <w:t xml:space="preserve"> </w:t>
      </w:r>
      <w:r w:rsidR="00B46BB2" w:rsidRPr="006C7CA3">
        <w:rPr>
          <w:b/>
          <w:bCs/>
          <w:sz w:val="24"/>
          <w:szCs w:val="24"/>
        </w:rPr>
        <w:t xml:space="preserve">член </w:t>
      </w:r>
      <w:r w:rsidR="00FA6DB3" w:rsidRPr="006C7CA3">
        <w:rPr>
          <w:b/>
          <w:bCs/>
          <w:sz w:val="24"/>
          <w:szCs w:val="24"/>
        </w:rPr>
        <w:t xml:space="preserve">экспертной </w:t>
      </w:r>
      <w:r w:rsidR="0023200C" w:rsidRPr="006C7CA3">
        <w:rPr>
          <w:b/>
          <w:bCs/>
          <w:sz w:val="24"/>
          <w:szCs w:val="24"/>
        </w:rPr>
        <w:t>группы</w:t>
      </w:r>
      <w:r w:rsidR="00066C12" w:rsidRPr="006C7CA3">
        <w:rPr>
          <w:b/>
          <w:bCs/>
          <w:sz w:val="24"/>
          <w:szCs w:val="24"/>
        </w:rPr>
        <w:t xml:space="preserve"> (далее</w:t>
      </w:r>
      <w:r w:rsidR="002E186B" w:rsidRPr="006C7CA3">
        <w:rPr>
          <w:b/>
          <w:bCs/>
          <w:sz w:val="24"/>
          <w:szCs w:val="24"/>
        </w:rPr>
        <w:t xml:space="preserve"> -</w:t>
      </w:r>
      <w:r w:rsidR="00066C12" w:rsidRPr="006C7CA3">
        <w:rPr>
          <w:b/>
          <w:bCs/>
          <w:sz w:val="24"/>
          <w:szCs w:val="24"/>
        </w:rPr>
        <w:t xml:space="preserve"> оценщик)</w:t>
      </w:r>
    </w:p>
    <w:p w:rsidR="00B46BB2" w:rsidRPr="006C7CA3" w:rsidRDefault="00BE7D79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2E186B" w:rsidRPr="006C7CA3">
        <w:rPr>
          <w:bCs/>
          <w:sz w:val="24"/>
          <w:szCs w:val="24"/>
        </w:rPr>
        <w:t>5</w:t>
      </w:r>
      <w:r w:rsidR="00B46BB2" w:rsidRPr="006C7CA3">
        <w:rPr>
          <w:bCs/>
          <w:sz w:val="24"/>
          <w:szCs w:val="24"/>
        </w:rPr>
        <w:t>.2.1</w:t>
      </w:r>
      <w:proofErr w:type="gramStart"/>
      <w:r w:rsidR="00B46BB2" w:rsidRPr="006C7CA3">
        <w:rPr>
          <w:bCs/>
          <w:sz w:val="24"/>
          <w:szCs w:val="24"/>
        </w:rPr>
        <w:t xml:space="preserve"> В</w:t>
      </w:r>
      <w:proofErr w:type="gramEnd"/>
      <w:r w:rsidR="00B46BB2" w:rsidRPr="006C7CA3">
        <w:rPr>
          <w:bCs/>
          <w:sz w:val="24"/>
          <w:szCs w:val="24"/>
        </w:rPr>
        <w:t xml:space="preserve"> дополнение к </w:t>
      </w:r>
      <w:r w:rsidR="002E186B" w:rsidRPr="006C7CA3">
        <w:rPr>
          <w:bCs/>
          <w:sz w:val="24"/>
          <w:szCs w:val="24"/>
        </w:rPr>
        <w:t>качества</w:t>
      </w:r>
      <w:r w:rsidR="00FC62A7" w:rsidRPr="006C7CA3">
        <w:rPr>
          <w:bCs/>
          <w:sz w:val="24"/>
          <w:szCs w:val="24"/>
        </w:rPr>
        <w:t>м</w:t>
      </w:r>
      <w:r w:rsidR="002E186B" w:rsidRPr="006C7CA3">
        <w:rPr>
          <w:bCs/>
          <w:sz w:val="24"/>
          <w:szCs w:val="24"/>
        </w:rPr>
        <w:t xml:space="preserve"> </w:t>
      </w:r>
      <w:r w:rsidR="00B46BB2" w:rsidRPr="006C7CA3">
        <w:rPr>
          <w:bCs/>
          <w:sz w:val="24"/>
          <w:szCs w:val="24"/>
        </w:rPr>
        <w:t>и компетентности, описанным выше для кандидатов в оценщики, оценщик</w:t>
      </w:r>
      <w:r w:rsidR="008E2DD2" w:rsidRPr="006C7CA3">
        <w:rPr>
          <w:bCs/>
          <w:sz w:val="24"/>
          <w:szCs w:val="24"/>
        </w:rPr>
        <w:t>,</w:t>
      </w:r>
      <w:r w:rsidR="00B46BB2" w:rsidRPr="006C7CA3">
        <w:rPr>
          <w:bCs/>
          <w:sz w:val="24"/>
          <w:szCs w:val="24"/>
        </w:rPr>
        <w:t xml:space="preserve"> в частности</w:t>
      </w:r>
      <w:r w:rsidR="008E2DD2" w:rsidRPr="006C7CA3">
        <w:rPr>
          <w:bCs/>
          <w:sz w:val="24"/>
          <w:szCs w:val="24"/>
        </w:rPr>
        <w:t>,</w:t>
      </w:r>
      <w:r w:rsidR="00B46BB2" w:rsidRPr="006C7CA3">
        <w:rPr>
          <w:bCs/>
          <w:sz w:val="24"/>
          <w:szCs w:val="24"/>
        </w:rPr>
        <w:t xml:space="preserve"> должен </w:t>
      </w:r>
      <w:r w:rsidR="002E186B" w:rsidRPr="006C7CA3">
        <w:rPr>
          <w:bCs/>
          <w:sz w:val="24"/>
          <w:szCs w:val="24"/>
        </w:rPr>
        <w:t>быть</w:t>
      </w:r>
      <w:r w:rsidR="008759E0" w:rsidRPr="006C7CA3">
        <w:rPr>
          <w:bCs/>
          <w:sz w:val="24"/>
          <w:szCs w:val="24"/>
        </w:rPr>
        <w:t xml:space="preserve"> способен </w:t>
      </w:r>
      <w:r w:rsidR="00B46BB2" w:rsidRPr="006C7CA3">
        <w:rPr>
          <w:bCs/>
          <w:sz w:val="24"/>
          <w:szCs w:val="24"/>
        </w:rPr>
        <w:t xml:space="preserve"> оценить соответствие </w:t>
      </w:r>
      <w:r w:rsidR="00A46BED">
        <w:rPr>
          <w:bCs/>
          <w:sz w:val="24"/>
          <w:szCs w:val="24"/>
        </w:rPr>
        <w:t xml:space="preserve">органа </w:t>
      </w:r>
      <w:r w:rsidR="00A46BED" w:rsidRPr="00A46BED">
        <w:rPr>
          <w:bCs/>
          <w:color w:val="00B050"/>
          <w:sz w:val="24"/>
          <w:szCs w:val="24"/>
        </w:rPr>
        <w:t>по</w:t>
      </w:r>
      <w:r w:rsidR="00A46BED">
        <w:rPr>
          <w:bCs/>
          <w:sz w:val="24"/>
          <w:szCs w:val="24"/>
        </w:rPr>
        <w:t xml:space="preserve">  аккредитации</w:t>
      </w:r>
      <w:r w:rsidR="00B46BB2" w:rsidRPr="006C7CA3">
        <w:rPr>
          <w:bCs/>
          <w:sz w:val="24"/>
          <w:szCs w:val="24"/>
        </w:rPr>
        <w:t xml:space="preserve"> требованиям </w:t>
      </w:r>
      <w:r w:rsidR="002E186B" w:rsidRPr="006C7CA3">
        <w:rPr>
          <w:bCs/>
          <w:sz w:val="24"/>
          <w:szCs w:val="24"/>
        </w:rPr>
        <w:t xml:space="preserve">ГОСТ </w:t>
      </w:r>
      <w:r w:rsidR="00B46BB2" w:rsidRPr="006C7CA3">
        <w:rPr>
          <w:bCs/>
          <w:sz w:val="24"/>
          <w:szCs w:val="24"/>
        </w:rPr>
        <w:t>ИСО/МЭК 17011, IAF/ILAC A5 и соответствующим требованиям</w:t>
      </w:r>
      <w:r w:rsidR="007714B3" w:rsidRPr="006C7CA3">
        <w:rPr>
          <w:bCs/>
          <w:sz w:val="24"/>
          <w:szCs w:val="24"/>
        </w:rPr>
        <w:t xml:space="preserve"> в части: </w:t>
      </w:r>
    </w:p>
    <w:p w:rsidR="002E186B" w:rsidRPr="006C7CA3" w:rsidRDefault="002E186B" w:rsidP="002E186B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>- понимания применения ГОСТ ИСО/МЭК 17011 в контексте проведения взаимной оценки;</w:t>
      </w:r>
    </w:p>
    <w:p w:rsidR="002E186B" w:rsidRPr="006C7CA3" w:rsidRDefault="002E186B" w:rsidP="002E186B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>- знаний IAF/ILAC A5 и других соответствующих требований;</w:t>
      </w:r>
    </w:p>
    <w:p w:rsidR="002E186B" w:rsidRPr="006C7CA3" w:rsidRDefault="002E186B" w:rsidP="002E186B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>- знаний принципов, процедур, практик и техник взаимной оценки; и</w:t>
      </w:r>
    </w:p>
    <w:p w:rsidR="002E186B" w:rsidRPr="006C7CA3" w:rsidRDefault="002E186B" w:rsidP="002E186B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trike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- умений эффективного планирования и организации назначенных задач для оценщиков при проведении взаимной оценки; </w:t>
      </w:r>
    </w:p>
    <w:p w:rsidR="00B46BB2" w:rsidRPr="006C7CA3" w:rsidRDefault="00AD6F82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BC68FA" w:rsidRPr="006C7CA3">
        <w:rPr>
          <w:bCs/>
          <w:sz w:val="24"/>
          <w:szCs w:val="24"/>
        </w:rPr>
        <w:t>5</w:t>
      </w:r>
      <w:r w:rsidRPr="006C7CA3">
        <w:rPr>
          <w:bCs/>
          <w:sz w:val="24"/>
          <w:szCs w:val="24"/>
        </w:rPr>
        <w:t xml:space="preserve">.2.2 </w:t>
      </w:r>
      <w:r w:rsidR="00B46BB2" w:rsidRPr="006C7CA3">
        <w:rPr>
          <w:bCs/>
          <w:sz w:val="24"/>
          <w:szCs w:val="24"/>
        </w:rPr>
        <w:t xml:space="preserve">Оценщик должен </w:t>
      </w:r>
      <w:r w:rsidR="00BC68FA" w:rsidRPr="006C7CA3">
        <w:rPr>
          <w:bCs/>
          <w:sz w:val="24"/>
          <w:szCs w:val="24"/>
        </w:rPr>
        <w:t>быть способен</w:t>
      </w:r>
      <w:r w:rsidR="00B46BB2" w:rsidRPr="006C7CA3">
        <w:rPr>
          <w:bCs/>
          <w:sz w:val="24"/>
          <w:szCs w:val="24"/>
        </w:rPr>
        <w:t>:</w:t>
      </w:r>
    </w:p>
    <w:p w:rsidR="00B46BB2" w:rsidRPr="006C7CA3" w:rsidRDefault="00B46BB2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- по представленным документам </w:t>
      </w:r>
      <w:r w:rsidR="00BC68FA" w:rsidRPr="006C7CA3">
        <w:rPr>
          <w:bCs/>
          <w:sz w:val="24"/>
          <w:szCs w:val="24"/>
        </w:rPr>
        <w:t xml:space="preserve">принимать </w:t>
      </w:r>
      <w:r w:rsidRPr="006C7CA3">
        <w:rPr>
          <w:bCs/>
          <w:sz w:val="24"/>
          <w:szCs w:val="24"/>
        </w:rPr>
        <w:t>реш</w:t>
      </w:r>
      <w:r w:rsidR="00BC68FA" w:rsidRPr="006C7CA3">
        <w:rPr>
          <w:bCs/>
          <w:sz w:val="24"/>
          <w:szCs w:val="24"/>
        </w:rPr>
        <w:t xml:space="preserve">ения </w:t>
      </w:r>
      <w:r w:rsidRPr="006C7CA3">
        <w:rPr>
          <w:bCs/>
          <w:sz w:val="24"/>
          <w:szCs w:val="24"/>
        </w:rPr>
        <w:t xml:space="preserve"> </w:t>
      </w:r>
      <w:r w:rsidR="00BC68FA" w:rsidRPr="006C7CA3">
        <w:rPr>
          <w:bCs/>
          <w:sz w:val="24"/>
          <w:szCs w:val="24"/>
        </w:rPr>
        <w:t>по</w:t>
      </w:r>
      <w:r w:rsidRPr="006C7CA3">
        <w:rPr>
          <w:bCs/>
          <w:sz w:val="24"/>
          <w:szCs w:val="24"/>
        </w:rPr>
        <w:t xml:space="preserve"> любы</w:t>
      </w:r>
      <w:r w:rsidR="00BC68FA" w:rsidRPr="006C7CA3">
        <w:rPr>
          <w:bCs/>
          <w:sz w:val="24"/>
          <w:szCs w:val="24"/>
        </w:rPr>
        <w:t>м</w:t>
      </w:r>
      <w:r w:rsidRPr="006C7CA3">
        <w:rPr>
          <w:bCs/>
          <w:sz w:val="24"/>
          <w:szCs w:val="24"/>
        </w:rPr>
        <w:t xml:space="preserve"> особенностя</w:t>
      </w:r>
      <w:r w:rsidR="00BC68FA" w:rsidRPr="006C7CA3">
        <w:rPr>
          <w:bCs/>
          <w:sz w:val="24"/>
          <w:szCs w:val="24"/>
        </w:rPr>
        <w:t>м</w:t>
      </w:r>
      <w:r w:rsidRPr="006C7CA3">
        <w:rPr>
          <w:bCs/>
          <w:sz w:val="24"/>
          <w:szCs w:val="24"/>
        </w:rPr>
        <w:t>, требующи</w:t>
      </w:r>
      <w:r w:rsidR="00AB627C" w:rsidRPr="006C7CA3">
        <w:rPr>
          <w:bCs/>
          <w:sz w:val="24"/>
          <w:szCs w:val="24"/>
        </w:rPr>
        <w:t>м</w:t>
      </w:r>
      <w:r w:rsidRPr="006C7CA3">
        <w:rPr>
          <w:bCs/>
          <w:sz w:val="24"/>
          <w:szCs w:val="24"/>
        </w:rPr>
        <w:t xml:space="preserve"> специального изучения в течение проведения взаимной оценки,</w:t>
      </w:r>
    </w:p>
    <w:p w:rsidR="00EE01A3" w:rsidRPr="006C7CA3" w:rsidRDefault="00B46BB2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- на основе анализа рисков, области деятельности и области распространения </w:t>
      </w:r>
      <w:r w:rsidR="00BC68FA" w:rsidRPr="006C7CA3">
        <w:rPr>
          <w:bCs/>
          <w:sz w:val="24"/>
          <w:szCs w:val="24"/>
        </w:rPr>
        <w:t>Соглашения</w:t>
      </w:r>
      <w:r w:rsidRPr="006C7CA3">
        <w:rPr>
          <w:bCs/>
          <w:sz w:val="24"/>
          <w:szCs w:val="24"/>
        </w:rPr>
        <w:t xml:space="preserve">, </w:t>
      </w:r>
      <w:r w:rsidR="00BC68FA" w:rsidRPr="006C7CA3">
        <w:rPr>
          <w:bCs/>
          <w:sz w:val="24"/>
          <w:szCs w:val="24"/>
        </w:rPr>
        <w:t xml:space="preserve">принимать решения с </w:t>
      </w:r>
      <w:r w:rsidRPr="006C7CA3">
        <w:rPr>
          <w:bCs/>
          <w:sz w:val="24"/>
          <w:szCs w:val="24"/>
        </w:rPr>
        <w:t>определени</w:t>
      </w:r>
      <w:r w:rsidR="00BC68FA" w:rsidRPr="006C7CA3">
        <w:rPr>
          <w:bCs/>
          <w:sz w:val="24"/>
          <w:szCs w:val="24"/>
        </w:rPr>
        <w:t>ем</w:t>
      </w:r>
      <w:r w:rsidRPr="006C7CA3">
        <w:rPr>
          <w:bCs/>
          <w:sz w:val="24"/>
          <w:szCs w:val="24"/>
        </w:rPr>
        <w:t xml:space="preserve"> </w:t>
      </w:r>
      <w:r w:rsidR="00BC68FA" w:rsidRPr="006C7CA3">
        <w:rPr>
          <w:bCs/>
          <w:sz w:val="24"/>
          <w:szCs w:val="24"/>
        </w:rPr>
        <w:t xml:space="preserve">соответствующей </w:t>
      </w:r>
      <w:r w:rsidRPr="006C7CA3">
        <w:rPr>
          <w:bCs/>
          <w:sz w:val="24"/>
          <w:szCs w:val="24"/>
        </w:rPr>
        <w:t xml:space="preserve">области деятельности </w:t>
      </w:r>
      <w:r w:rsidR="00A46BED">
        <w:rPr>
          <w:bCs/>
          <w:sz w:val="24"/>
          <w:szCs w:val="24"/>
        </w:rPr>
        <w:t xml:space="preserve">органа </w:t>
      </w:r>
      <w:r w:rsidR="00A46BED" w:rsidRPr="00A46BED">
        <w:rPr>
          <w:bCs/>
          <w:color w:val="00B050"/>
          <w:sz w:val="24"/>
          <w:szCs w:val="24"/>
        </w:rPr>
        <w:t>по</w:t>
      </w:r>
      <w:r w:rsidR="00A46BED">
        <w:rPr>
          <w:bCs/>
          <w:sz w:val="24"/>
          <w:szCs w:val="24"/>
        </w:rPr>
        <w:t xml:space="preserve">  аккредитации</w:t>
      </w:r>
      <w:r w:rsidR="00BC68FA" w:rsidRPr="006C7CA3">
        <w:rPr>
          <w:bCs/>
          <w:sz w:val="24"/>
          <w:szCs w:val="24"/>
        </w:rPr>
        <w:t xml:space="preserve"> и документов</w:t>
      </w:r>
      <w:r w:rsidRPr="006C7CA3">
        <w:rPr>
          <w:bCs/>
          <w:sz w:val="24"/>
          <w:szCs w:val="24"/>
        </w:rPr>
        <w:t>, которые будут оценены,</w:t>
      </w:r>
      <w:r w:rsidR="003C4766" w:rsidRPr="006C7CA3">
        <w:rPr>
          <w:bCs/>
          <w:sz w:val="24"/>
          <w:szCs w:val="24"/>
        </w:rPr>
        <w:t xml:space="preserve"> а также персонала, который буде</w:t>
      </w:r>
      <w:r w:rsidRPr="006C7CA3">
        <w:rPr>
          <w:bCs/>
          <w:sz w:val="24"/>
          <w:szCs w:val="24"/>
        </w:rPr>
        <w:t xml:space="preserve">т задействован </w:t>
      </w:r>
      <w:r w:rsidR="00BC68FA" w:rsidRPr="006C7CA3">
        <w:rPr>
          <w:bCs/>
          <w:sz w:val="24"/>
          <w:szCs w:val="24"/>
        </w:rPr>
        <w:t>в</w:t>
      </w:r>
      <w:r w:rsidRPr="006C7CA3">
        <w:rPr>
          <w:bCs/>
          <w:sz w:val="24"/>
          <w:szCs w:val="24"/>
        </w:rPr>
        <w:t xml:space="preserve"> интервьюирован</w:t>
      </w:r>
      <w:r w:rsidR="003C4766" w:rsidRPr="006C7CA3">
        <w:rPr>
          <w:bCs/>
          <w:sz w:val="24"/>
          <w:szCs w:val="24"/>
        </w:rPr>
        <w:t>ии</w:t>
      </w:r>
      <w:r w:rsidRPr="006C7CA3">
        <w:rPr>
          <w:bCs/>
          <w:sz w:val="24"/>
          <w:szCs w:val="24"/>
        </w:rPr>
        <w:t>;</w:t>
      </w:r>
    </w:p>
    <w:p w:rsidR="00EE01A3" w:rsidRPr="006C7CA3" w:rsidRDefault="00B46BB2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pacing w:val="-4"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- </w:t>
      </w:r>
      <w:r w:rsidR="00EE01A3" w:rsidRPr="006C7CA3">
        <w:rPr>
          <w:bCs/>
          <w:sz w:val="24"/>
          <w:szCs w:val="24"/>
        </w:rPr>
        <w:t xml:space="preserve">быть </w:t>
      </w:r>
      <w:r w:rsidR="00EE01A3" w:rsidRPr="006C7CA3">
        <w:rPr>
          <w:sz w:val="24"/>
          <w:szCs w:val="24"/>
        </w:rPr>
        <w:t>квалифицирован</w:t>
      </w:r>
      <w:r w:rsidR="00C300C2" w:rsidRPr="006C7CA3">
        <w:rPr>
          <w:sz w:val="24"/>
          <w:szCs w:val="24"/>
        </w:rPr>
        <w:t>н</w:t>
      </w:r>
      <w:r w:rsidR="00EE01A3" w:rsidRPr="006C7CA3">
        <w:rPr>
          <w:sz w:val="24"/>
          <w:szCs w:val="24"/>
        </w:rPr>
        <w:t>ым в выполнени</w:t>
      </w:r>
      <w:r w:rsidR="00C300C2" w:rsidRPr="006C7CA3">
        <w:rPr>
          <w:sz w:val="24"/>
          <w:szCs w:val="24"/>
        </w:rPr>
        <w:t>и</w:t>
      </w:r>
      <w:r w:rsidR="00EE01A3" w:rsidRPr="006C7CA3">
        <w:rPr>
          <w:sz w:val="24"/>
          <w:szCs w:val="24"/>
        </w:rPr>
        <w:t xml:space="preserve"> </w:t>
      </w:r>
      <w:r w:rsidR="00C300C2" w:rsidRPr="006C7CA3">
        <w:rPr>
          <w:sz w:val="24"/>
          <w:szCs w:val="24"/>
        </w:rPr>
        <w:t xml:space="preserve">взаимной </w:t>
      </w:r>
      <w:r w:rsidR="00EE01A3" w:rsidRPr="006C7CA3">
        <w:rPr>
          <w:sz w:val="24"/>
          <w:szCs w:val="24"/>
        </w:rPr>
        <w:t>оценки, включая проведение собеседования, управление временем, прослушивание, выборочн</w:t>
      </w:r>
      <w:r w:rsidR="003C4766" w:rsidRPr="006C7CA3">
        <w:rPr>
          <w:sz w:val="24"/>
          <w:szCs w:val="24"/>
        </w:rPr>
        <w:t>ую</w:t>
      </w:r>
      <w:r w:rsidR="00EE01A3" w:rsidRPr="006C7CA3">
        <w:rPr>
          <w:sz w:val="24"/>
          <w:szCs w:val="24"/>
        </w:rPr>
        <w:t xml:space="preserve"> ревизи</w:t>
      </w:r>
      <w:r w:rsidR="003C4766" w:rsidRPr="006C7CA3">
        <w:rPr>
          <w:sz w:val="24"/>
          <w:szCs w:val="24"/>
        </w:rPr>
        <w:t>ю</w:t>
      </w:r>
      <w:r w:rsidR="00C300C2" w:rsidRPr="006C7CA3">
        <w:rPr>
          <w:sz w:val="24"/>
          <w:szCs w:val="24"/>
        </w:rPr>
        <w:t xml:space="preserve"> документов аккредитации органов по оценке соответствия</w:t>
      </w:r>
      <w:r w:rsidR="00EE01A3" w:rsidRPr="006C7CA3">
        <w:rPr>
          <w:sz w:val="24"/>
          <w:szCs w:val="24"/>
        </w:rPr>
        <w:t xml:space="preserve">, устную или письменную коммуникацию, сбор оценочных данных и анализ оценочных наблюдений, а также принятие надлежащих </w:t>
      </w:r>
      <w:r w:rsidR="00EE01A3" w:rsidRPr="006C7CA3">
        <w:rPr>
          <w:sz w:val="24"/>
          <w:szCs w:val="24"/>
        </w:rPr>
        <w:lastRenderedPageBreak/>
        <w:t xml:space="preserve">решений при сохранении конфиденциальности и безопасности </w:t>
      </w:r>
      <w:r w:rsidR="00326899" w:rsidRPr="006C7CA3">
        <w:rPr>
          <w:sz w:val="24"/>
          <w:szCs w:val="24"/>
        </w:rPr>
        <w:t xml:space="preserve">полученной в процессе </w:t>
      </w:r>
      <w:r w:rsidR="00EE01A3" w:rsidRPr="006C7CA3">
        <w:rPr>
          <w:sz w:val="24"/>
          <w:szCs w:val="24"/>
        </w:rPr>
        <w:t>оцен</w:t>
      </w:r>
      <w:r w:rsidR="00326899" w:rsidRPr="006C7CA3">
        <w:rPr>
          <w:sz w:val="24"/>
          <w:szCs w:val="24"/>
        </w:rPr>
        <w:t>ки</w:t>
      </w:r>
      <w:r w:rsidR="00EE01A3" w:rsidRPr="006C7CA3">
        <w:rPr>
          <w:sz w:val="24"/>
          <w:szCs w:val="24"/>
        </w:rPr>
        <w:t>;</w:t>
      </w:r>
    </w:p>
    <w:p w:rsidR="00B46BB2" w:rsidRPr="006C7CA3" w:rsidRDefault="00C300C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 xml:space="preserve"> </w:t>
      </w:r>
      <w:r w:rsidR="00B46BB2" w:rsidRPr="006C7CA3">
        <w:rPr>
          <w:bCs/>
          <w:sz w:val="24"/>
          <w:szCs w:val="24"/>
        </w:rPr>
        <w:tab/>
        <w:t xml:space="preserve">- находить подход </w:t>
      </w:r>
      <w:proofErr w:type="gramStart"/>
      <w:r w:rsidR="00B46BB2" w:rsidRPr="006C7CA3">
        <w:rPr>
          <w:bCs/>
          <w:sz w:val="24"/>
          <w:szCs w:val="24"/>
        </w:rPr>
        <w:t xml:space="preserve">к персоналу </w:t>
      </w:r>
      <w:r w:rsidR="00A46BED">
        <w:rPr>
          <w:bCs/>
          <w:sz w:val="24"/>
          <w:szCs w:val="24"/>
        </w:rPr>
        <w:t xml:space="preserve">органа </w:t>
      </w:r>
      <w:r w:rsidR="00A46BED" w:rsidRPr="00A46BED">
        <w:rPr>
          <w:bCs/>
          <w:color w:val="00B050"/>
          <w:sz w:val="24"/>
          <w:szCs w:val="24"/>
        </w:rPr>
        <w:t>по</w:t>
      </w:r>
      <w:r w:rsidR="00A46BED">
        <w:rPr>
          <w:bCs/>
          <w:sz w:val="24"/>
          <w:szCs w:val="24"/>
        </w:rPr>
        <w:t xml:space="preserve">  аккредитации</w:t>
      </w:r>
      <w:r w:rsidR="00B46BB2" w:rsidRPr="006C7CA3">
        <w:rPr>
          <w:bCs/>
          <w:sz w:val="24"/>
          <w:szCs w:val="24"/>
        </w:rPr>
        <w:t xml:space="preserve"> без давления на него д</w:t>
      </w:r>
      <w:r w:rsidR="003C4766" w:rsidRPr="006C7CA3">
        <w:rPr>
          <w:bCs/>
          <w:sz w:val="24"/>
          <w:szCs w:val="24"/>
        </w:rPr>
        <w:t>ля  максимального достижения</w:t>
      </w:r>
      <w:proofErr w:type="gramEnd"/>
      <w:r w:rsidR="003C4766" w:rsidRPr="006C7CA3">
        <w:rPr>
          <w:bCs/>
          <w:sz w:val="24"/>
          <w:szCs w:val="24"/>
        </w:rPr>
        <w:t xml:space="preserve"> </w:t>
      </w:r>
      <w:r w:rsidR="00B46BB2" w:rsidRPr="006C7CA3">
        <w:rPr>
          <w:bCs/>
          <w:sz w:val="24"/>
          <w:szCs w:val="24"/>
        </w:rPr>
        <w:t xml:space="preserve">объективной оценки компетентности персонала по вопросам его деятельности в штате </w:t>
      </w:r>
      <w:r w:rsidR="00A46BED">
        <w:rPr>
          <w:bCs/>
          <w:sz w:val="24"/>
          <w:szCs w:val="24"/>
        </w:rPr>
        <w:t>органа по  аккредитации</w:t>
      </w:r>
      <w:r w:rsidR="00B46BB2" w:rsidRPr="006C7CA3">
        <w:rPr>
          <w:bCs/>
          <w:sz w:val="24"/>
          <w:szCs w:val="24"/>
        </w:rPr>
        <w:t>;</w:t>
      </w:r>
    </w:p>
    <w:p w:rsidR="00B46BB2" w:rsidRPr="006C7CA3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-  </w:t>
      </w:r>
      <w:r w:rsidR="00326899" w:rsidRPr="006C7CA3">
        <w:rPr>
          <w:bCs/>
          <w:sz w:val="24"/>
          <w:szCs w:val="24"/>
        </w:rPr>
        <w:t xml:space="preserve">уважительно </w:t>
      </w:r>
      <w:r w:rsidRPr="006C7CA3">
        <w:rPr>
          <w:bCs/>
          <w:sz w:val="24"/>
          <w:szCs w:val="24"/>
        </w:rPr>
        <w:t xml:space="preserve">реагировать на </w:t>
      </w:r>
      <w:r w:rsidR="00BC68FA" w:rsidRPr="006C7CA3">
        <w:rPr>
          <w:bCs/>
          <w:sz w:val="24"/>
          <w:szCs w:val="24"/>
        </w:rPr>
        <w:t xml:space="preserve"> </w:t>
      </w:r>
      <w:r w:rsidRPr="006C7CA3">
        <w:rPr>
          <w:bCs/>
          <w:sz w:val="24"/>
          <w:szCs w:val="24"/>
        </w:rPr>
        <w:t xml:space="preserve"> условия </w:t>
      </w:r>
      <w:r w:rsidR="00BC68FA" w:rsidRPr="006C7CA3">
        <w:rPr>
          <w:bCs/>
          <w:sz w:val="24"/>
          <w:szCs w:val="24"/>
        </w:rPr>
        <w:t xml:space="preserve">в месте проведения </w:t>
      </w:r>
      <w:r w:rsidRPr="006C7CA3">
        <w:rPr>
          <w:bCs/>
          <w:sz w:val="24"/>
          <w:szCs w:val="24"/>
        </w:rPr>
        <w:t>взаимн</w:t>
      </w:r>
      <w:r w:rsidR="00BC68FA" w:rsidRPr="006C7CA3">
        <w:rPr>
          <w:bCs/>
          <w:sz w:val="24"/>
          <w:szCs w:val="24"/>
        </w:rPr>
        <w:t>ой</w:t>
      </w:r>
      <w:r w:rsidRPr="006C7CA3">
        <w:rPr>
          <w:bCs/>
          <w:sz w:val="24"/>
          <w:szCs w:val="24"/>
        </w:rPr>
        <w:t xml:space="preserve"> оценк</w:t>
      </w:r>
      <w:r w:rsidR="00BC68FA" w:rsidRPr="006C7CA3">
        <w:rPr>
          <w:bCs/>
          <w:sz w:val="24"/>
          <w:szCs w:val="24"/>
        </w:rPr>
        <w:t>и</w:t>
      </w:r>
      <w:r w:rsidRPr="006C7CA3">
        <w:rPr>
          <w:bCs/>
          <w:sz w:val="24"/>
          <w:szCs w:val="24"/>
        </w:rPr>
        <w:t>;</w:t>
      </w:r>
    </w:p>
    <w:p w:rsidR="00B46BB2" w:rsidRPr="006C7CA3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- </w:t>
      </w:r>
      <w:r w:rsidR="003C4766" w:rsidRPr="006C7CA3">
        <w:rPr>
          <w:bCs/>
          <w:sz w:val="24"/>
          <w:szCs w:val="24"/>
        </w:rPr>
        <w:t xml:space="preserve"> </w:t>
      </w:r>
      <w:r w:rsidRPr="006C7CA3">
        <w:rPr>
          <w:bCs/>
          <w:sz w:val="24"/>
          <w:szCs w:val="24"/>
        </w:rPr>
        <w:t xml:space="preserve">не отвлекаться на решение собственных </w:t>
      </w:r>
      <w:r w:rsidR="00EE01A3" w:rsidRPr="006C7CA3">
        <w:rPr>
          <w:bCs/>
          <w:sz w:val="24"/>
          <w:szCs w:val="24"/>
        </w:rPr>
        <w:t xml:space="preserve">вопросов </w:t>
      </w:r>
      <w:r w:rsidRPr="006C7CA3">
        <w:rPr>
          <w:bCs/>
          <w:sz w:val="24"/>
          <w:szCs w:val="24"/>
        </w:rPr>
        <w:t>в процессе взаимной оценки;</w:t>
      </w:r>
    </w:p>
    <w:p w:rsidR="00B46BB2" w:rsidRPr="006C7CA3" w:rsidRDefault="003C4766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- </w:t>
      </w:r>
      <w:r w:rsidR="00B46BB2" w:rsidRPr="006C7CA3">
        <w:rPr>
          <w:bCs/>
          <w:sz w:val="24"/>
          <w:szCs w:val="24"/>
        </w:rPr>
        <w:t>владеть собой в стрессовой ситуации, возникшей при проведении взаимной оценки</w:t>
      </w:r>
      <w:r w:rsidR="00326899" w:rsidRPr="006C7CA3">
        <w:rPr>
          <w:bCs/>
          <w:sz w:val="24"/>
          <w:szCs w:val="24"/>
        </w:rPr>
        <w:t>;</w:t>
      </w:r>
    </w:p>
    <w:p w:rsidR="00B46BB2" w:rsidRPr="006C7CA3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 xml:space="preserve">- </w:t>
      </w:r>
      <w:r w:rsidR="00BC68FA" w:rsidRPr="006C7CA3">
        <w:rPr>
          <w:bCs/>
          <w:sz w:val="24"/>
          <w:szCs w:val="24"/>
        </w:rPr>
        <w:t xml:space="preserve">уметь выслушивать   </w:t>
      </w:r>
      <w:r w:rsidRPr="006C7CA3">
        <w:rPr>
          <w:bCs/>
          <w:sz w:val="24"/>
          <w:szCs w:val="24"/>
        </w:rPr>
        <w:t xml:space="preserve"> оцениваемый персонал </w:t>
      </w:r>
      <w:r w:rsidR="00A46BED">
        <w:rPr>
          <w:bCs/>
          <w:sz w:val="24"/>
          <w:szCs w:val="24"/>
        </w:rPr>
        <w:t xml:space="preserve">органа </w:t>
      </w:r>
      <w:r w:rsidR="00A46BED" w:rsidRPr="00A46BED">
        <w:rPr>
          <w:bCs/>
          <w:color w:val="00B050"/>
          <w:sz w:val="24"/>
          <w:szCs w:val="24"/>
        </w:rPr>
        <w:t>по</w:t>
      </w:r>
      <w:r w:rsidR="00A46BED">
        <w:rPr>
          <w:bCs/>
          <w:sz w:val="24"/>
          <w:szCs w:val="24"/>
        </w:rPr>
        <w:t xml:space="preserve">  аккредитации</w:t>
      </w:r>
      <w:r w:rsidR="00326899" w:rsidRPr="006C7CA3">
        <w:rPr>
          <w:bCs/>
          <w:sz w:val="24"/>
          <w:szCs w:val="24"/>
        </w:rPr>
        <w:t>;</w:t>
      </w:r>
      <w:r w:rsidRPr="006C7CA3">
        <w:rPr>
          <w:bCs/>
          <w:sz w:val="24"/>
          <w:szCs w:val="24"/>
        </w:rPr>
        <w:t xml:space="preserve"> </w:t>
      </w:r>
    </w:p>
    <w:p w:rsidR="00B46BB2" w:rsidRPr="006C7CA3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- уделять </w:t>
      </w:r>
      <w:r w:rsidR="00BC68FA" w:rsidRPr="006C7CA3">
        <w:rPr>
          <w:bCs/>
          <w:sz w:val="24"/>
          <w:szCs w:val="24"/>
        </w:rPr>
        <w:t xml:space="preserve">особое </w:t>
      </w:r>
      <w:r w:rsidRPr="006C7CA3">
        <w:rPr>
          <w:bCs/>
          <w:sz w:val="24"/>
          <w:szCs w:val="24"/>
        </w:rPr>
        <w:t xml:space="preserve">внимание и </w:t>
      </w:r>
      <w:r w:rsidR="00BC68FA" w:rsidRPr="006C7CA3">
        <w:rPr>
          <w:bCs/>
          <w:sz w:val="24"/>
          <w:szCs w:val="24"/>
        </w:rPr>
        <w:t xml:space="preserve"> оказывать </w:t>
      </w:r>
      <w:r w:rsidRPr="006C7CA3">
        <w:rPr>
          <w:bCs/>
          <w:sz w:val="24"/>
          <w:szCs w:val="24"/>
        </w:rPr>
        <w:t>поддержку процессу взаимной оценки;</w:t>
      </w:r>
    </w:p>
    <w:p w:rsidR="00B46BB2" w:rsidRPr="006C7CA3" w:rsidRDefault="003C4766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- </w:t>
      </w:r>
      <w:r w:rsidR="00B46BB2" w:rsidRPr="006C7CA3">
        <w:rPr>
          <w:bCs/>
          <w:sz w:val="24"/>
          <w:szCs w:val="24"/>
        </w:rPr>
        <w:t xml:space="preserve">объективно </w:t>
      </w:r>
      <w:r w:rsidR="00326899" w:rsidRPr="006C7CA3">
        <w:rPr>
          <w:bCs/>
          <w:sz w:val="24"/>
          <w:szCs w:val="24"/>
        </w:rPr>
        <w:t xml:space="preserve">и </w:t>
      </w:r>
      <w:r w:rsidR="00B46BB2" w:rsidRPr="006C7CA3">
        <w:rPr>
          <w:bCs/>
          <w:sz w:val="24"/>
          <w:szCs w:val="24"/>
        </w:rPr>
        <w:t>квалифицированно выражать свои мысли и вовремя изложить результаты взаимной оценки</w:t>
      </w:r>
      <w:r w:rsidR="00326899" w:rsidRPr="006C7CA3">
        <w:rPr>
          <w:bCs/>
          <w:sz w:val="24"/>
          <w:szCs w:val="24"/>
        </w:rPr>
        <w:t>.</w:t>
      </w:r>
    </w:p>
    <w:p w:rsidR="00B46BB2" w:rsidRPr="006C7CA3" w:rsidRDefault="00AD6F8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BC68FA" w:rsidRPr="006C7CA3">
        <w:rPr>
          <w:bCs/>
          <w:sz w:val="24"/>
          <w:szCs w:val="24"/>
        </w:rPr>
        <w:t>5</w:t>
      </w:r>
      <w:r w:rsidR="00B46BB2" w:rsidRPr="006C7CA3">
        <w:rPr>
          <w:bCs/>
          <w:sz w:val="24"/>
          <w:szCs w:val="24"/>
        </w:rPr>
        <w:t xml:space="preserve">.2.3 </w:t>
      </w:r>
      <w:r w:rsidR="00FA6DB3" w:rsidRPr="006C7CA3">
        <w:rPr>
          <w:bCs/>
          <w:sz w:val="24"/>
          <w:szCs w:val="24"/>
        </w:rPr>
        <w:t>Оценщик</w:t>
      </w:r>
      <w:r w:rsidR="00B46BB2" w:rsidRPr="006C7CA3">
        <w:rPr>
          <w:bCs/>
          <w:sz w:val="24"/>
          <w:szCs w:val="24"/>
        </w:rPr>
        <w:t xml:space="preserve"> должен </w:t>
      </w:r>
      <w:r w:rsidR="00BC68FA" w:rsidRPr="006C7CA3">
        <w:rPr>
          <w:bCs/>
          <w:sz w:val="24"/>
          <w:szCs w:val="24"/>
        </w:rPr>
        <w:t xml:space="preserve">быть способен произвести сбор и беспристрастно выполнить </w:t>
      </w:r>
      <w:r w:rsidR="00165757" w:rsidRPr="006C7CA3">
        <w:rPr>
          <w:bCs/>
          <w:sz w:val="24"/>
          <w:szCs w:val="24"/>
        </w:rPr>
        <w:t xml:space="preserve">оценку объективных доказательств, а также </w:t>
      </w:r>
      <w:proofErr w:type="gramStart"/>
      <w:r w:rsidR="00165757" w:rsidRPr="006C7CA3">
        <w:rPr>
          <w:bCs/>
          <w:sz w:val="24"/>
          <w:szCs w:val="24"/>
        </w:rPr>
        <w:t>предоставить отчет</w:t>
      </w:r>
      <w:proofErr w:type="gramEnd"/>
      <w:r w:rsidR="00165757" w:rsidRPr="006C7CA3">
        <w:rPr>
          <w:bCs/>
          <w:sz w:val="24"/>
          <w:szCs w:val="24"/>
        </w:rPr>
        <w:t xml:space="preserve"> по выявленным   </w:t>
      </w:r>
      <w:r w:rsidR="00B46BB2" w:rsidRPr="006C7CA3">
        <w:rPr>
          <w:bCs/>
          <w:sz w:val="24"/>
          <w:szCs w:val="24"/>
        </w:rPr>
        <w:t>несоответствия</w:t>
      </w:r>
      <w:r w:rsidR="00165757" w:rsidRPr="006C7CA3">
        <w:rPr>
          <w:bCs/>
          <w:sz w:val="24"/>
          <w:szCs w:val="24"/>
        </w:rPr>
        <w:t>м</w:t>
      </w:r>
      <w:r w:rsidR="00B46BB2" w:rsidRPr="006C7CA3">
        <w:rPr>
          <w:bCs/>
          <w:sz w:val="24"/>
          <w:szCs w:val="24"/>
        </w:rPr>
        <w:t xml:space="preserve"> </w:t>
      </w:r>
      <w:r w:rsidR="00165757" w:rsidRPr="006C7CA3">
        <w:rPr>
          <w:bCs/>
          <w:sz w:val="24"/>
          <w:szCs w:val="24"/>
        </w:rPr>
        <w:t xml:space="preserve">в соответствии с процедурами предоставления отчета.  </w:t>
      </w:r>
    </w:p>
    <w:p w:rsidR="00EE01A3" w:rsidRPr="006C7CA3" w:rsidRDefault="00AD6F8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BC68FA" w:rsidRPr="006C7CA3">
        <w:rPr>
          <w:bCs/>
          <w:sz w:val="24"/>
          <w:szCs w:val="24"/>
        </w:rPr>
        <w:t>5</w:t>
      </w:r>
      <w:r w:rsidR="00B46BB2" w:rsidRPr="006C7CA3">
        <w:rPr>
          <w:bCs/>
          <w:sz w:val="24"/>
          <w:szCs w:val="24"/>
        </w:rPr>
        <w:t xml:space="preserve">.2.4 </w:t>
      </w:r>
      <w:r w:rsidR="00FA6DB3" w:rsidRPr="006C7CA3">
        <w:rPr>
          <w:bCs/>
          <w:sz w:val="24"/>
          <w:szCs w:val="24"/>
        </w:rPr>
        <w:t xml:space="preserve">Оценщик </w:t>
      </w:r>
      <w:r w:rsidR="00B46BB2" w:rsidRPr="006C7CA3">
        <w:rPr>
          <w:bCs/>
          <w:sz w:val="24"/>
          <w:szCs w:val="24"/>
        </w:rPr>
        <w:t xml:space="preserve"> должен </w:t>
      </w:r>
      <w:r w:rsidR="00EE01A3" w:rsidRPr="006C7CA3">
        <w:rPr>
          <w:spacing w:val="-2"/>
          <w:sz w:val="24"/>
          <w:szCs w:val="24"/>
        </w:rPr>
        <w:t>понимать организационн</w:t>
      </w:r>
      <w:r w:rsidR="00FA6DB3" w:rsidRPr="006C7CA3">
        <w:rPr>
          <w:spacing w:val="-2"/>
          <w:sz w:val="24"/>
          <w:szCs w:val="24"/>
        </w:rPr>
        <w:t>ую</w:t>
      </w:r>
      <w:r w:rsidR="00EE01A3" w:rsidRPr="006C7CA3">
        <w:rPr>
          <w:spacing w:val="-2"/>
          <w:sz w:val="24"/>
          <w:szCs w:val="24"/>
        </w:rPr>
        <w:t xml:space="preserve"> структуру, функции </w:t>
      </w:r>
      <w:r w:rsidR="00EE01A3" w:rsidRPr="006C7CA3">
        <w:rPr>
          <w:sz w:val="24"/>
          <w:szCs w:val="24"/>
        </w:rPr>
        <w:t xml:space="preserve">и взаимоотношения </w:t>
      </w:r>
      <w:r w:rsidR="00A46BED">
        <w:rPr>
          <w:sz w:val="24"/>
          <w:szCs w:val="24"/>
        </w:rPr>
        <w:t xml:space="preserve">органа </w:t>
      </w:r>
      <w:r w:rsidR="00A46BED" w:rsidRPr="00A46BED">
        <w:rPr>
          <w:color w:val="00B050"/>
          <w:sz w:val="24"/>
          <w:szCs w:val="24"/>
        </w:rPr>
        <w:t>по</w:t>
      </w:r>
      <w:r w:rsidR="00A46BED">
        <w:rPr>
          <w:sz w:val="24"/>
          <w:szCs w:val="24"/>
        </w:rPr>
        <w:t xml:space="preserve">  аккредитации</w:t>
      </w:r>
      <w:r w:rsidR="00EE01A3" w:rsidRPr="006C7CA3">
        <w:rPr>
          <w:sz w:val="24"/>
          <w:szCs w:val="24"/>
        </w:rPr>
        <w:t xml:space="preserve">, участвующего во взаимной оценке; его общие деловые процессы и </w:t>
      </w:r>
      <w:r w:rsidR="00EE01A3" w:rsidRPr="006C7CA3">
        <w:rPr>
          <w:spacing w:val="-1"/>
          <w:sz w:val="24"/>
          <w:szCs w:val="24"/>
        </w:rPr>
        <w:t>сопутствующую терминологию, а также культурные и социальные традиции персонала</w:t>
      </w:r>
      <w:r w:rsidR="00326899" w:rsidRPr="006C7CA3">
        <w:rPr>
          <w:spacing w:val="-1"/>
          <w:sz w:val="24"/>
          <w:szCs w:val="24"/>
        </w:rPr>
        <w:t>.</w:t>
      </w:r>
    </w:p>
    <w:p w:rsidR="00B46BB2" w:rsidRPr="006C7CA3" w:rsidRDefault="00EE01A3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BC68FA" w:rsidRPr="006C7CA3">
        <w:rPr>
          <w:bCs/>
          <w:sz w:val="24"/>
          <w:szCs w:val="24"/>
        </w:rPr>
        <w:t>5</w:t>
      </w:r>
      <w:r w:rsidR="00B46BB2" w:rsidRPr="006C7CA3">
        <w:rPr>
          <w:bCs/>
          <w:sz w:val="24"/>
          <w:szCs w:val="24"/>
        </w:rPr>
        <w:t xml:space="preserve">.2.5 </w:t>
      </w:r>
      <w:r w:rsidR="00FA6DB3" w:rsidRPr="006C7CA3">
        <w:rPr>
          <w:bCs/>
          <w:sz w:val="24"/>
          <w:szCs w:val="24"/>
        </w:rPr>
        <w:t xml:space="preserve">Оценщик </w:t>
      </w:r>
      <w:r w:rsidR="00B46BB2" w:rsidRPr="006C7CA3">
        <w:rPr>
          <w:bCs/>
          <w:sz w:val="24"/>
          <w:szCs w:val="24"/>
        </w:rPr>
        <w:t xml:space="preserve"> должен </w:t>
      </w:r>
      <w:r w:rsidR="00165757" w:rsidRPr="006C7CA3">
        <w:rPr>
          <w:bCs/>
          <w:sz w:val="24"/>
          <w:szCs w:val="24"/>
        </w:rPr>
        <w:t>быть способным</w:t>
      </w:r>
      <w:r w:rsidR="00B46BB2" w:rsidRPr="006C7CA3">
        <w:rPr>
          <w:bCs/>
          <w:sz w:val="24"/>
          <w:szCs w:val="24"/>
        </w:rPr>
        <w:t>:</w:t>
      </w:r>
    </w:p>
    <w:p w:rsidR="00B46BB2" w:rsidRPr="006C7CA3" w:rsidRDefault="00B46BB2" w:rsidP="003C476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>-</w:t>
      </w:r>
      <w:r w:rsidR="00326899" w:rsidRPr="006C7CA3">
        <w:rPr>
          <w:bCs/>
          <w:sz w:val="24"/>
          <w:szCs w:val="24"/>
        </w:rPr>
        <w:t xml:space="preserve"> </w:t>
      </w:r>
      <w:r w:rsidRPr="006C7CA3">
        <w:rPr>
          <w:bCs/>
          <w:sz w:val="24"/>
          <w:szCs w:val="24"/>
        </w:rPr>
        <w:t>выявлять несоответствия</w:t>
      </w:r>
      <w:r w:rsidR="00FC1C6A" w:rsidRPr="006C7CA3">
        <w:rPr>
          <w:bCs/>
          <w:sz w:val="24"/>
          <w:szCs w:val="24"/>
        </w:rPr>
        <w:t xml:space="preserve"> (термин ИСО 9000-2015) с </w:t>
      </w:r>
      <w:r w:rsidR="0006451A" w:rsidRPr="006C7CA3">
        <w:rPr>
          <w:bCs/>
          <w:sz w:val="24"/>
          <w:szCs w:val="24"/>
        </w:rPr>
        <w:t xml:space="preserve">установлением </w:t>
      </w:r>
      <w:r w:rsidR="00FC1C6A" w:rsidRPr="006C7CA3">
        <w:rPr>
          <w:bCs/>
          <w:sz w:val="24"/>
          <w:szCs w:val="24"/>
        </w:rPr>
        <w:t>их значи</w:t>
      </w:r>
      <w:r w:rsidR="0006451A" w:rsidRPr="006C7CA3">
        <w:rPr>
          <w:bCs/>
          <w:sz w:val="24"/>
          <w:szCs w:val="24"/>
        </w:rPr>
        <w:t>тельности</w:t>
      </w:r>
      <w:r w:rsidRPr="006C7CA3">
        <w:rPr>
          <w:bCs/>
          <w:sz w:val="24"/>
          <w:szCs w:val="24"/>
        </w:rPr>
        <w:t>, оценивать эффективность</w:t>
      </w:r>
      <w:r w:rsidR="00FC1C6A" w:rsidRPr="006C7CA3">
        <w:rPr>
          <w:bCs/>
          <w:sz w:val="24"/>
          <w:szCs w:val="24"/>
        </w:rPr>
        <w:t xml:space="preserve"> </w:t>
      </w:r>
      <w:r w:rsidRPr="006C7CA3">
        <w:rPr>
          <w:bCs/>
          <w:sz w:val="24"/>
          <w:szCs w:val="24"/>
        </w:rPr>
        <w:t>принятых органом</w:t>
      </w:r>
      <w:r w:rsidR="00A46BED">
        <w:rPr>
          <w:bCs/>
          <w:sz w:val="24"/>
          <w:szCs w:val="24"/>
        </w:rPr>
        <w:t xml:space="preserve"> </w:t>
      </w:r>
      <w:r w:rsidR="00A46BED" w:rsidRPr="00A46BED">
        <w:rPr>
          <w:bCs/>
          <w:color w:val="00B050"/>
          <w:sz w:val="24"/>
          <w:szCs w:val="24"/>
        </w:rPr>
        <w:t>по</w:t>
      </w:r>
      <w:r w:rsidRPr="006C7CA3">
        <w:rPr>
          <w:bCs/>
          <w:sz w:val="24"/>
          <w:szCs w:val="24"/>
        </w:rPr>
        <w:t xml:space="preserve"> аккредитации корректирующих действий, а также оценивать выполнение корректирующих действий;</w:t>
      </w:r>
    </w:p>
    <w:p w:rsidR="00B46BB2" w:rsidRPr="006C7CA3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- представлять соответствующие  выводы, основанные на наблюдении </w:t>
      </w:r>
      <w:r w:rsidR="00FC3909" w:rsidRPr="006C7CA3">
        <w:rPr>
          <w:bCs/>
          <w:sz w:val="24"/>
          <w:szCs w:val="24"/>
        </w:rPr>
        <w:t>в ходе взаимной</w:t>
      </w:r>
      <w:r w:rsidRPr="006C7CA3">
        <w:rPr>
          <w:bCs/>
          <w:sz w:val="24"/>
          <w:szCs w:val="24"/>
        </w:rPr>
        <w:t xml:space="preserve"> оценк</w:t>
      </w:r>
      <w:r w:rsidR="00FC3909" w:rsidRPr="006C7CA3">
        <w:rPr>
          <w:bCs/>
          <w:sz w:val="24"/>
          <w:szCs w:val="24"/>
        </w:rPr>
        <w:t>и</w:t>
      </w:r>
      <w:r w:rsidRPr="006C7CA3">
        <w:rPr>
          <w:bCs/>
          <w:sz w:val="24"/>
          <w:szCs w:val="24"/>
        </w:rPr>
        <w:t>;</w:t>
      </w:r>
    </w:p>
    <w:p w:rsidR="00B46BB2" w:rsidRPr="006C7CA3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- </w:t>
      </w:r>
      <w:r w:rsidR="00326899" w:rsidRPr="006C7CA3">
        <w:rPr>
          <w:bCs/>
          <w:sz w:val="24"/>
          <w:szCs w:val="24"/>
        </w:rPr>
        <w:t xml:space="preserve">отстаивать </w:t>
      </w:r>
      <w:r w:rsidR="00593254" w:rsidRPr="006C7CA3">
        <w:rPr>
          <w:bCs/>
          <w:sz w:val="24"/>
          <w:szCs w:val="24"/>
        </w:rPr>
        <w:t xml:space="preserve">результаты оценки, основанные </w:t>
      </w:r>
      <w:r w:rsidRPr="006C7CA3">
        <w:rPr>
          <w:bCs/>
          <w:sz w:val="24"/>
          <w:szCs w:val="24"/>
        </w:rPr>
        <w:t xml:space="preserve">на объективных </w:t>
      </w:r>
      <w:r w:rsidR="00FC3909" w:rsidRPr="006C7CA3">
        <w:rPr>
          <w:bCs/>
          <w:sz w:val="24"/>
          <w:szCs w:val="24"/>
        </w:rPr>
        <w:t>доказательствах</w:t>
      </w:r>
      <w:r w:rsidRPr="006C7CA3">
        <w:rPr>
          <w:bCs/>
          <w:sz w:val="24"/>
          <w:szCs w:val="24"/>
        </w:rPr>
        <w:t>, несмотря на давление со стороны заинтересованных лиц</w:t>
      </w:r>
      <w:r w:rsidR="00326899" w:rsidRPr="006C7CA3">
        <w:rPr>
          <w:bCs/>
          <w:sz w:val="24"/>
          <w:szCs w:val="24"/>
        </w:rPr>
        <w:t>.</w:t>
      </w:r>
    </w:p>
    <w:p w:rsidR="00AD6F82" w:rsidRPr="006C7CA3" w:rsidRDefault="00AD6F82" w:rsidP="00AD6F8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FC3909" w:rsidRPr="006C7CA3">
        <w:rPr>
          <w:bCs/>
          <w:sz w:val="24"/>
          <w:szCs w:val="24"/>
        </w:rPr>
        <w:t>5</w:t>
      </w:r>
      <w:r w:rsidR="00B46BB2" w:rsidRPr="006C7CA3">
        <w:rPr>
          <w:bCs/>
          <w:sz w:val="24"/>
          <w:szCs w:val="24"/>
        </w:rPr>
        <w:t xml:space="preserve">.2.6 </w:t>
      </w:r>
      <w:r w:rsidR="00DE5E54" w:rsidRPr="006C7CA3">
        <w:rPr>
          <w:bCs/>
          <w:sz w:val="24"/>
          <w:szCs w:val="24"/>
        </w:rPr>
        <w:t>Оценщик</w:t>
      </w:r>
      <w:r w:rsidR="0023200C" w:rsidRPr="006C7CA3">
        <w:rPr>
          <w:bCs/>
          <w:sz w:val="24"/>
          <w:szCs w:val="24"/>
        </w:rPr>
        <w:t xml:space="preserve"> </w:t>
      </w:r>
      <w:r w:rsidR="00B46BB2" w:rsidRPr="006C7CA3">
        <w:rPr>
          <w:bCs/>
          <w:sz w:val="24"/>
          <w:szCs w:val="24"/>
        </w:rPr>
        <w:t>должен действовать беспристрастно</w:t>
      </w:r>
      <w:r w:rsidR="00FC3909" w:rsidRPr="006C7CA3">
        <w:rPr>
          <w:bCs/>
          <w:sz w:val="24"/>
          <w:szCs w:val="24"/>
        </w:rPr>
        <w:t xml:space="preserve">, </w:t>
      </w:r>
      <w:r w:rsidR="00B46BB2" w:rsidRPr="006C7CA3">
        <w:rPr>
          <w:bCs/>
          <w:sz w:val="24"/>
          <w:szCs w:val="24"/>
        </w:rPr>
        <w:t xml:space="preserve"> </w:t>
      </w:r>
      <w:r w:rsidR="00FC3909" w:rsidRPr="006C7CA3">
        <w:rPr>
          <w:bCs/>
          <w:sz w:val="24"/>
          <w:szCs w:val="24"/>
        </w:rPr>
        <w:t xml:space="preserve">бескорыстно и без опасений </w:t>
      </w:r>
      <w:r w:rsidR="00B46BB2" w:rsidRPr="006C7CA3">
        <w:rPr>
          <w:bCs/>
          <w:sz w:val="24"/>
          <w:szCs w:val="24"/>
        </w:rPr>
        <w:t>следовать цел</w:t>
      </w:r>
      <w:r w:rsidR="007E1A6D" w:rsidRPr="006C7CA3">
        <w:rPr>
          <w:bCs/>
          <w:sz w:val="24"/>
          <w:szCs w:val="24"/>
        </w:rPr>
        <w:t>ям</w:t>
      </w:r>
      <w:r w:rsidR="00B46BB2" w:rsidRPr="006C7CA3">
        <w:rPr>
          <w:bCs/>
          <w:sz w:val="24"/>
          <w:szCs w:val="24"/>
        </w:rPr>
        <w:t xml:space="preserve"> оценки, которые основаны на</w:t>
      </w:r>
      <w:r w:rsidRPr="006C7CA3">
        <w:rPr>
          <w:bCs/>
          <w:sz w:val="24"/>
          <w:szCs w:val="24"/>
        </w:rPr>
        <w:t xml:space="preserve"> отсутствии конфликта интересов.</w:t>
      </w:r>
    </w:p>
    <w:p w:rsidR="00B46BB2" w:rsidRPr="006C7CA3" w:rsidRDefault="003954FC" w:rsidP="00E033F7">
      <w:pPr>
        <w:tabs>
          <w:tab w:val="left" w:pos="708"/>
        </w:tabs>
        <w:spacing w:before="60" w:after="60"/>
        <w:jc w:val="both"/>
        <w:rPr>
          <w:bCs/>
          <w:sz w:val="24"/>
          <w:szCs w:val="24"/>
        </w:rPr>
      </w:pPr>
      <w:r w:rsidRPr="006C7CA3">
        <w:rPr>
          <w:sz w:val="24"/>
          <w:szCs w:val="24"/>
        </w:rPr>
        <w:tab/>
      </w:r>
      <w:r w:rsidR="00FC3909" w:rsidRPr="006C7CA3">
        <w:rPr>
          <w:b/>
          <w:bCs/>
          <w:sz w:val="24"/>
          <w:szCs w:val="24"/>
        </w:rPr>
        <w:t>5</w:t>
      </w:r>
      <w:r w:rsidR="00AD6F82" w:rsidRPr="006C7CA3">
        <w:rPr>
          <w:b/>
          <w:bCs/>
          <w:sz w:val="24"/>
          <w:szCs w:val="24"/>
        </w:rPr>
        <w:t xml:space="preserve">.3 </w:t>
      </w:r>
      <w:r w:rsidR="00B46BB2" w:rsidRPr="006C7CA3">
        <w:rPr>
          <w:b/>
          <w:bCs/>
          <w:sz w:val="24"/>
          <w:szCs w:val="24"/>
        </w:rPr>
        <w:t xml:space="preserve">Руководитель </w:t>
      </w:r>
      <w:r w:rsidR="00D22531" w:rsidRPr="006C7CA3">
        <w:rPr>
          <w:b/>
          <w:bCs/>
          <w:sz w:val="24"/>
          <w:szCs w:val="24"/>
        </w:rPr>
        <w:t xml:space="preserve">экспертной </w:t>
      </w:r>
      <w:r w:rsidR="0023200C" w:rsidRPr="006C7CA3">
        <w:rPr>
          <w:b/>
          <w:bCs/>
          <w:sz w:val="24"/>
          <w:szCs w:val="24"/>
        </w:rPr>
        <w:t xml:space="preserve">группы </w:t>
      </w:r>
      <w:r w:rsidR="00FC3909" w:rsidRPr="006C7CA3">
        <w:rPr>
          <w:b/>
          <w:bCs/>
          <w:sz w:val="24"/>
          <w:szCs w:val="24"/>
        </w:rPr>
        <w:t xml:space="preserve"> </w:t>
      </w:r>
    </w:p>
    <w:p w:rsidR="00B46BB2" w:rsidRPr="006C7CA3" w:rsidRDefault="00B46BB2" w:rsidP="00AD6F82">
      <w:pPr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 xml:space="preserve"> </w:t>
      </w:r>
      <w:r w:rsidR="00AD6F82" w:rsidRPr="006C7CA3">
        <w:rPr>
          <w:bCs/>
          <w:sz w:val="24"/>
          <w:szCs w:val="24"/>
        </w:rPr>
        <w:tab/>
      </w:r>
      <w:r w:rsidR="00FC3909" w:rsidRPr="006C7CA3">
        <w:rPr>
          <w:bCs/>
          <w:sz w:val="24"/>
          <w:szCs w:val="24"/>
        </w:rPr>
        <w:t>5</w:t>
      </w:r>
      <w:r w:rsidRPr="006C7CA3">
        <w:rPr>
          <w:bCs/>
          <w:sz w:val="24"/>
          <w:szCs w:val="24"/>
        </w:rPr>
        <w:t>.3.1</w:t>
      </w:r>
      <w:proofErr w:type="gramStart"/>
      <w:r w:rsidRPr="006C7CA3">
        <w:rPr>
          <w:bCs/>
          <w:sz w:val="24"/>
          <w:szCs w:val="24"/>
        </w:rPr>
        <w:t xml:space="preserve"> В</w:t>
      </w:r>
      <w:proofErr w:type="gramEnd"/>
      <w:r w:rsidRPr="006C7CA3">
        <w:rPr>
          <w:bCs/>
          <w:sz w:val="24"/>
          <w:szCs w:val="24"/>
        </w:rPr>
        <w:t xml:space="preserve"> дополнение к </w:t>
      </w:r>
      <w:r w:rsidR="00FC3909" w:rsidRPr="006C7CA3">
        <w:rPr>
          <w:bCs/>
          <w:sz w:val="24"/>
          <w:szCs w:val="24"/>
        </w:rPr>
        <w:t>качества</w:t>
      </w:r>
      <w:r w:rsidR="0006451A" w:rsidRPr="006C7CA3">
        <w:rPr>
          <w:bCs/>
          <w:sz w:val="24"/>
          <w:szCs w:val="24"/>
        </w:rPr>
        <w:t>м</w:t>
      </w:r>
      <w:r w:rsidRPr="006C7CA3">
        <w:rPr>
          <w:bCs/>
          <w:sz w:val="24"/>
          <w:szCs w:val="24"/>
        </w:rPr>
        <w:t xml:space="preserve"> и компетентности, описанным выше для членов </w:t>
      </w:r>
      <w:r w:rsidR="00FA6DB3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>группы</w:t>
      </w:r>
      <w:r w:rsidR="007E1A6D" w:rsidRPr="006C7CA3">
        <w:rPr>
          <w:bCs/>
          <w:sz w:val="24"/>
          <w:szCs w:val="24"/>
        </w:rPr>
        <w:t>,</w:t>
      </w:r>
      <w:r w:rsidRPr="006C7CA3">
        <w:rPr>
          <w:bCs/>
          <w:sz w:val="24"/>
          <w:szCs w:val="24"/>
        </w:rPr>
        <w:t xml:space="preserve"> руководитель </w:t>
      </w:r>
      <w:r w:rsidR="00D22531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 xml:space="preserve">группы </w:t>
      </w:r>
      <w:r w:rsidRPr="006C7CA3">
        <w:rPr>
          <w:bCs/>
          <w:sz w:val="24"/>
          <w:szCs w:val="24"/>
        </w:rPr>
        <w:t xml:space="preserve">должен уметь управлять работой по проведению взаимной оценки, руководить </w:t>
      </w:r>
      <w:r w:rsidR="00D22531" w:rsidRPr="006C7CA3">
        <w:rPr>
          <w:bCs/>
          <w:sz w:val="24"/>
          <w:szCs w:val="24"/>
        </w:rPr>
        <w:t xml:space="preserve">экспертной </w:t>
      </w:r>
      <w:r w:rsidRPr="006C7CA3">
        <w:rPr>
          <w:bCs/>
          <w:sz w:val="24"/>
          <w:szCs w:val="24"/>
        </w:rPr>
        <w:t xml:space="preserve">группой по оценке действенным и эффективным образом, планировать и контролировать </w:t>
      </w:r>
      <w:r w:rsidR="00FC3909" w:rsidRPr="006C7CA3">
        <w:rPr>
          <w:bCs/>
          <w:sz w:val="24"/>
          <w:szCs w:val="24"/>
        </w:rPr>
        <w:t xml:space="preserve">индивидуальный </w:t>
      </w:r>
      <w:r w:rsidRPr="006C7CA3">
        <w:rPr>
          <w:bCs/>
          <w:sz w:val="24"/>
          <w:szCs w:val="24"/>
        </w:rPr>
        <w:t xml:space="preserve">вклад </w:t>
      </w:r>
      <w:r w:rsidR="00FC3909" w:rsidRPr="006C7CA3">
        <w:rPr>
          <w:bCs/>
          <w:sz w:val="24"/>
          <w:szCs w:val="24"/>
        </w:rPr>
        <w:t>каждого</w:t>
      </w:r>
      <w:r w:rsidRPr="006C7CA3">
        <w:rPr>
          <w:bCs/>
          <w:sz w:val="24"/>
          <w:szCs w:val="24"/>
        </w:rPr>
        <w:t xml:space="preserve"> члена </w:t>
      </w:r>
      <w:r w:rsidR="0023200C" w:rsidRPr="006C7CA3">
        <w:rPr>
          <w:bCs/>
          <w:sz w:val="24"/>
          <w:szCs w:val="24"/>
        </w:rPr>
        <w:t xml:space="preserve">экспертной группы </w:t>
      </w:r>
      <w:r w:rsidRPr="006C7CA3">
        <w:rPr>
          <w:bCs/>
          <w:sz w:val="24"/>
          <w:szCs w:val="24"/>
        </w:rPr>
        <w:t>и составлять заключительный отчет</w:t>
      </w:r>
      <w:r w:rsidR="00FC3909" w:rsidRPr="006C7CA3">
        <w:rPr>
          <w:bCs/>
          <w:sz w:val="24"/>
          <w:szCs w:val="24"/>
        </w:rPr>
        <w:t xml:space="preserve"> по</w:t>
      </w:r>
      <w:r w:rsidRPr="006C7CA3">
        <w:rPr>
          <w:bCs/>
          <w:sz w:val="24"/>
          <w:szCs w:val="24"/>
        </w:rPr>
        <w:t xml:space="preserve"> взаимной оценк</w:t>
      </w:r>
      <w:r w:rsidR="00FC3909" w:rsidRPr="006C7CA3">
        <w:rPr>
          <w:bCs/>
          <w:sz w:val="24"/>
          <w:szCs w:val="24"/>
        </w:rPr>
        <w:t xml:space="preserve">е </w:t>
      </w:r>
      <w:r w:rsidRPr="006C7CA3">
        <w:rPr>
          <w:bCs/>
          <w:sz w:val="24"/>
          <w:szCs w:val="24"/>
        </w:rPr>
        <w:t xml:space="preserve"> четко и лаконично.</w:t>
      </w:r>
    </w:p>
    <w:p w:rsidR="00B46BB2" w:rsidRPr="006C7CA3" w:rsidRDefault="00AD6F82" w:rsidP="00AD6F8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027401" w:rsidRPr="006C7CA3">
        <w:rPr>
          <w:bCs/>
          <w:sz w:val="24"/>
          <w:szCs w:val="24"/>
        </w:rPr>
        <w:t>5</w:t>
      </w:r>
      <w:r w:rsidRPr="006C7CA3">
        <w:rPr>
          <w:bCs/>
          <w:sz w:val="24"/>
          <w:szCs w:val="24"/>
        </w:rPr>
        <w:t xml:space="preserve">.3.2 </w:t>
      </w:r>
      <w:r w:rsidR="00B46BB2" w:rsidRPr="006C7CA3">
        <w:rPr>
          <w:bCs/>
          <w:sz w:val="24"/>
          <w:szCs w:val="24"/>
        </w:rPr>
        <w:t xml:space="preserve">Руководитель </w:t>
      </w:r>
      <w:r w:rsidR="00D22531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 xml:space="preserve">группы </w:t>
      </w:r>
      <w:r w:rsidR="00B46BB2" w:rsidRPr="006C7CA3">
        <w:rPr>
          <w:bCs/>
          <w:sz w:val="24"/>
          <w:szCs w:val="24"/>
        </w:rPr>
        <w:t xml:space="preserve">должен иметь возможность обсудить цели и воздействия </w:t>
      </w:r>
      <w:r w:rsidR="00027401" w:rsidRPr="006C7CA3">
        <w:rPr>
          <w:bCs/>
          <w:sz w:val="24"/>
          <w:szCs w:val="24"/>
        </w:rPr>
        <w:t xml:space="preserve"> </w:t>
      </w:r>
      <w:r w:rsidR="00B46BB2" w:rsidRPr="006C7CA3">
        <w:rPr>
          <w:bCs/>
          <w:sz w:val="24"/>
          <w:szCs w:val="24"/>
        </w:rPr>
        <w:t xml:space="preserve"> услуг по аккредитации с руководством и сотрудниками </w:t>
      </w:r>
      <w:r w:rsidR="00A46BED">
        <w:rPr>
          <w:bCs/>
          <w:sz w:val="24"/>
          <w:szCs w:val="24"/>
        </w:rPr>
        <w:t xml:space="preserve">органа </w:t>
      </w:r>
      <w:r w:rsidR="00A46BED" w:rsidRPr="00A46BED">
        <w:rPr>
          <w:bCs/>
          <w:color w:val="00B050"/>
          <w:sz w:val="24"/>
          <w:szCs w:val="24"/>
        </w:rPr>
        <w:t>по</w:t>
      </w:r>
      <w:r w:rsidR="00A46BED">
        <w:rPr>
          <w:bCs/>
          <w:sz w:val="24"/>
          <w:szCs w:val="24"/>
        </w:rPr>
        <w:t xml:space="preserve">  аккредитации</w:t>
      </w:r>
      <w:r w:rsidR="00B46BB2" w:rsidRPr="006C7CA3">
        <w:rPr>
          <w:bCs/>
          <w:sz w:val="24"/>
          <w:szCs w:val="24"/>
        </w:rPr>
        <w:t xml:space="preserve">, основанной </w:t>
      </w:r>
      <w:r w:rsidR="00A46BED">
        <w:rPr>
          <w:bCs/>
          <w:sz w:val="24"/>
          <w:szCs w:val="24"/>
        </w:rPr>
        <w:t xml:space="preserve"> на </w:t>
      </w:r>
      <w:r w:rsidR="00027401" w:rsidRPr="006C7CA3">
        <w:rPr>
          <w:bCs/>
          <w:sz w:val="24"/>
          <w:szCs w:val="24"/>
        </w:rPr>
        <w:t xml:space="preserve"> своих  </w:t>
      </w:r>
      <w:r w:rsidR="00B46BB2" w:rsidRPr="006C7CA3">
        <w:rPr>
          <w:bCs/>
          <w:sz w:val="24"/>
          <w:szCs w:val="24"/>
        </w:rPr>
        <w:t xml:space="preserve"> знани</w:t>
      </w:r>
      <w:r w:rsidR="00A46BED">
        <w:rPr>
          <w:bCs/>
          <w:sz w:val="24"/>
          <w:szCs w:val="24"/>
        </w:rPr>
        <w:t>ях</w:t>
      </w:r>
      <w:r w:rsidR="00B46BB2" w:rsidRPr="006C7CA3">
        <w:rPr>
          <w:bCs/>
          <w:sz w:val="24"/>
          <w:szCs w:val="24"/>
        </w:rPr>
        <w:t xml:space="preserve"> </w:t>
      </w:r>
      <w:r w:rsidR="00027401" w:rsidRPr="006C7CA3">
        <w:rPr>
          <w:bCs/>
          <w:sz w:val="24"/>
          <w:szCs w:val="24"/>
        </w:rPr>
        <w:t xml:space="preserve"> об</w:t>
      </w:r>
      <w:r w:rsidR="00B46BB2" w:rsidRPr="006C7CA3">
        <w:rPr>
          <w:bCs/>
          <w:sz w:val="24"/>
          <w:szCs w:val="24"/>
        </w:rPr>
        <w:t xml:space="preserve"> услуг</w:t>
      </w:r>
      <w:r w:rsidR="00027401" w:rsidRPr="006C7CA3">
        <w:rPr>
          <w:bCs/>
          <w:sz w:val="24"/>
          <w:szCs w:val="24"/>
        </w:rPr>
        <w:t>ах</w:t>
      </w:r>
      <w:r w:rsidR="00B46BB2" w:rsidRPr="006C7CA3">
        <w:rPr>
          <w:bCs/>
          <w:sz w:val="24"/>
          <w:szCs w:val="24"/>
        </w:rPr>
        <w:t xml:space="preserve"> органа по аккредитации и связанны</w:t>
      </w:r>
      <w:r w:rsidR="00027401" w:rsidRPr="006C7CA3">
        <w:rPr>
          <w:bCs/>
          <w:sz w:val="24"/>
          <w:szCs w:val="24"/>
        </w:rPr>
        <w:t>х</w:t>
      </w:r>
      <w:r w:rsidR="00B46BB2" w:rsidRPr="006C7CA3">
        <w:rPr>
          <w:bCs/>
          <w:sz w:val="24"/>
          <w:szCs w:val="24"/>
        </w:rPr>
        <w:t xml:space="preserve"> с </w:t>
      </w:r>
      <w:r w:rsidR="00027401" w:rsidRPr="006C7CA3">
        <w:rPr>
          <w:bCs/>
          <w:sz w:val="24"/>
          <w:szCs w:val="24"/>
        </w:rPr>
        <w:t xml:space="preserve"> ними </w:t>
      </w:r>
      <w:r w:rsidR="00B46BB2" w:rsidRPr="006C7CA3">
        <w:rPr>
          <w:bCs/>
          <w:sz w:val="24"/>
          <w:szCs w:val="24"/>
        </w:rPr>
        <w:t xml:space="preserve"> риск</w:t>
      </w:r>
      <w:r w:rsidR="00027401" w:rsidRPr="006C7CA3">
        <w:rPr>
          <w:bCs/>
          <w:sz w:val="24"/>
          <w:szCs w:val="24"/>
        </w:rPr>
        <w:t>ах</w:t>
      </w:r>
      <w:r w:rsidR="00B46BB2" w:rsidRPr="006C7CA3">
        <w:rPr>
          <w:bCs/>
          <w:sz w:val="24"/>
          <w:szCs w:val="24"/>
        </w:rPr>
        <w:t>.</w:t>
      </w:r>
    </w:p>
    <w:p w:rsidR="00027401" w:rsidRPr="006C7CA3" w:rsidRDefault="001C3391" w:rsidP="001C3391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027401" w:rsidRPr="006C7CA3">
        <w:rPr>
          <w:bCs/>
          <w:sz w:val="24"/>
          <w:szCs w:val="24"/>
        </w:rPr>
        <w:t>5</w:t>
      </w:r>
      <w:r w:rsidRPr="006C7CA3">
        <w:rPr>
          <w:bCs/>
          <w:sz w:val="24"/>
          <w:szCs w:val="24"/>
        </w:rPr>
        <w:t xml:space="preserve">.3.3 </w:t>
      </w:r>
      <w:r w:rsidR="00AD6F82" w:rsidRPr="006C7CA3">
        <w:rPr>
          <w:sz w:val="24"/>
          <w:szCs w:val="24"/>
        </w:rPr>
        <w:tab/>
      </w:r>
      <w:r w:rsidRPr="006C7CA3">
        <w:rPr>
          <w:bCs/>
          <w:sz w:val="24"/>
          <w:szCs w:val="24"/>
        </w:rPr>
        <w:t xml:space="preserve">Руководитель </w:t>
      </w:r>
      <w:r w:rsidR="00D22531" w:rsidRPr="006C7CA3">
        <w:rPr>
          <w:bCs/>
          <w:sz w:val="24"/>
          <w:szCs w:val="24"/>
        </w:rPr>
        <w:t xml:space="preserve">экспертной </w:t>
      </w:r>
      <w:r w:rsidR="009A51D3" w:rsidRPr="006C7CA3">
        <w:rPr>
          <w:bCs/>
          <w:sz w:val="24"/>
          <w:szCs w:val="24"/>
        </w:rPr>
        <w:t>группы</w:t>
      </w:r>
      <w:r w:rsidR="00027401" w:rsidRPr="006C7CA3">
        <w:rPr>
          <w:bCs/>
          <w:sz w:val="24"/>
          <w:szCs w:val="24"/>
        </w:rPr>
        <w:t>, основываясь на своих навыках межличностного общения, должен  быть способен:</w:t>
      </w:r>
    </w:p>
    <w:p w:rsidR="00027401" w:rsidRPr="006C7CA3" w:rsidRDefault="00027401" w:rsidP="00027401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 xml:space="preserve">- оптимизировать деятельность экспертной группы по оценке, учитывая сильные и слабые стороны каждого члена группы в индивидуальном порядке и умение </w:t>
      </w:r>
      <w:proofErr w:type="gramStart"/>
      <w:r w:rsidRPr="006C7CA3">
        <w:rPr>
          <w:bCs/>
          <w:sz w:val="24"/>
          <w:szCs w:val="24"/>
        </w:rPr>
        <w:t>их</w:t>
      </w:r>
      <w:proofErr w:type="gramEnd"/>
      <w:r w:rsidRPr="006C7CA3">
        <w:rPr>
          <w:bCs/>
          <w:sz w:val="24"/>
          <w:szCs w:val="24"/>
        </w:rPr>
        <w:t xml:space="preserve">/его работать в команде </w:t>
      </w:r>
    </w:p>
    <w:p w:rsidR="001C3391" w:rsidRPr="006C7CA3" w:rsidRDefault="001C3391" w:rsidP="001C3391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z w:val="24"/>
          <w:szCs w:val="24"/>
        </w:rPr>
      </w:pPr>
      <w:r w:rsidRPr="006C7CA3">
        <w:rPr>
          <w:bCs/>
          <w:sz w:val="24"/>
          <w:szCs w:val="24"/>
        </w:rPr>
        <w:tab/>
        <w:t>- с</w:t>
      </w:r>
      <w:r w:rsidRPr="006C7CA3">
        <w:rPr>
          <w:sz w:val="24"/>
          <w:szCs w:val="24"/>
        </w:rPr>
        <w:t xml:space="preserve">одействовать в выборе членов </w:t>
      </w:r>
      <w:r w:rsidR="0023200C" w:rsidRPr="006C7CA3">
        <w:rPr>
          <w:sz w:val="24"/>
          <w:szCs w:val="24"/>
        </w:rPr>
        <w:t>экспертной группы</w:t>
      </w:r>
      <w:r w:rsidRPr="006C7CA3">
        <w:rPr>
          <w:sz w:val="24"/>
          <w:szCs w:val="24"/>
        </w:rPr>
        <w:t>, если такое содействие является соответствующим и приемлемым;</w:t>
      </w:r>
    </w:p>
    <w:p w:rsidR="001C3391" w:rsidRPr="006C7CA3" w:rsidRDefault="001C3391" w:rsidP="001C3391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z w:val="24"/>
          <w:szCs w:val="24"/>
        </w:rPr>
      </w:pPr>
      <w:r w:rsidRPr="006C7CA3">
        <w:rPr>
          <w:sz w:val="24"/>
          <w:szCs w:val="24"/>
        </w:rPr>
        <w:lastRenderedPageBreak/>
        <w:tab/>
        <w:t>- п</w:t>
      </w:r>
      <w:r w:rsidRPr="006C7CA3">
        <w:rPr>
          <w:spacing w:val="-1"/>
          <w:sz w:val="24"/>
          <w:szCs w:val="24"/>
        </w:rPr>
        <w:t xml:space="preserve">одготовить план оценки с эффективным использованием ресурсов в процессе взаимной </w:t>
      </w:r>
      <w:r w:rsidRPr="006C7CA3">
        <w:rPr>
          <w:sz w:val="24"/>
          <w:szCs w:val="24"/>
        </w:rPr>
        <w:t>оценки;</w:t>
      </w:r>
    </w:p>
    <w:p w:rsidR="001C3391" w:rsidRPr="006C7CA3" w:rsidRDefault="001C3391" w:rsidP="001C3391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pacing w:val="-2"/>
          <w:sz w:val="24"/>
          <w:szCs w:val="24"/>
        </w:rPr>
      </w:pPr>
      <w:r w:rsidRPr="006C7CA3">
        <w:rPr>
          <w:sz w:val="24"/>
          <w:szCs w:val="24"/>
        </w:rPr>
        <w:tab/>
        <w:t>- р</w:t>
      </w:r>
      <w:r w:rsidRPr="006C7CA3">
        <w:rPr>
          <w:spacing w:val="-2"/>
          <w:sz w:val="24"/>
          <w:szCs w:val="24"/>
        </w:rPr>
        <w:t xml:space="preserve">уководить </w:t>
      </w:r>
      <w:r w:rsidR="00D22531" w:rsidRPr="006C7CA3">
        <w:rPr>
          <w:bCs/>
          <w:sz w:val="24"/>
          <w:szCs w:val="24"/>
        </w:rPr>
        <w:t>экспертной</w:t>
      </w:r>
      <w:r w:rsidR="00D22531" w:rsidRPr="006C7CA3">
        <w:rPr>
          <w:spacing w:val="-2"/>
          <w:sz w:val="24"/>
          <w:szCs w:val="24"/>
        </w:rPr>
        <w:t xml:space="preserve"> </w:t>
      </w:r>
      <w:r w:rsidRPr="006C7CA3">
        <w:rPr>
          <w:spacing w:val="-2"/>
          <w:sz w:val="24"/>
          <w:szCs w:val="24"/>
        </w:rPr>
        <w:t xml:space="preserve">группой </w:t>
      </w:r>
      <w:r w:rsidR="00F1311F" w:rsidRPr="006C7CA3">
        <w:rPr>
          <w:spacing w:val="-2"/>
          <w:sz w:val="24"/>
          <w:szCs w:val="24"/>
        </w:rPr>
        <w:t xml:space="preserve">при проведении </w:t>
      </w:r>
      <w:r w:rsidRPr="006C7CA3">
        <w:rPr>
          <w:spacing w:val="-2"/>
          <w:sz w:val="24"/>
          <w:szCs w:val="24"/>
        </w:rPr>
        <w:t>взаимной оценк</w:t>
      </w:r>
      <w:r w:rsidR="00F1311F" w:rsidRPr="006C7CA3">
        <w:rPr>
          <w:spacing w:val="-2"/>
          <w:sz w:val="24"/>
          <w:szCs w:val="24"/>
        </w:rPr>
        <w:t>и</w:t>
      </w:r>
      <w:r w:rsidR="00EA70E2" w:rsidRPr="006C7CA3">
        <w:rPr>
          <w:bCs/>
          <w:sz w:val="24"/>
          <w:szCs w:val="24"/>
        </w:rPr>
        <w:t xml:space="preserve"> с учетом сильных и слабых сторон отдельных членов </w:t>
      </w:r>
      <w:r w:rsidR="0023200C" w:rsidRPr="006C7CA3">
        <w:rPr>
          <w:bCs/>
          <w:sz w:val="24"/>
          <w:szCs w:val="24"/>
        </w:rPr>
        <w:t xml:space="preserve">экспертной группы </w:t>
      </w:r>
      <w:r w:rsidR="00EA70E2" w:rsidRPr="006C7CA3">
        <w:rPr>
          <w:bCs/>
          <w:sz w:val="24"/>
          <w:szCs w:val="24"/>
        </w:rPr>
        <w:t xml:space="preserve">на основании умения </w:t>
      </w:r>
      <w:proofErr w:type="gramStart"/>
      <w:r w:rsidR="00EA70E2" w:rsidRPr="006C7CA3">
        <w:rPr>
          <w:bCs/>
          <w:sz w:val="24"/>
          <w:szCs w:val="24"/>
        </w:rPr>
        <w:t>его</w:t>
      </w:r>
      <w:proofErr w:type="gramEnd"/>
      <w:r w:rsidR="00EA70E2" w:rsidRPr="006C7CA3">
        <w:rPr>
          <w:bCs/>
          <w:sz w:val="24"/>
          <w:szCs w:val="24"/>
        </w:rPr>
        <w:t>/ее работать в команде;</w:t>
      </w:r>
    </w:p>
    <w:p w:rsidR="001C3391" w:rsidRPr="006C7CA3" w:rsidRDefault="00F1311F" w:rsidP="00593254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sz w:val="24"/>
          <w:szCs w:val="24"/>
        </w:rPr>
      </w:pPr>
      <w:r w:rsidRPr="006C7CA3">
        <w:rPr>
          <w:spacing w:val="-2"/>
          <w:sz w:val="24"/>
          <w:szCs w:val="24"/>
        </w:rPr>
        <w:t>- о</w:t>
      </w:r>
      <w:r w:rsidR="001C3391" w:rsidRPr="006C7CA3">
        <w:rPr>
          <w:spacing w:val="-2"/>
          <w:sz w:val="24"/>
          <w:szCs w:val="24"/>
        </w:rPr>
        <w:t>беспеч</w:t>
      </w:r>
      <w:r w:rsidRPr="006C7CA3">
        <w:rPr>
          <w:spacing w:val="-2"/>
          <w:sz w:val="24"/>
          <w:szCs w:val="24"/>
        </w:rPr>
        <w:t xml:space="preserve">ить наблюдение за работой </w:t>
      </w:r>
      <w:r w:rsidR="001C3391" w:rsidRPr="006C7CA3">
        <w:rPr>
          <w:spacing w:val="-2"/>
          <w:sz w:val="24"/>
          <w:szCs w:val="24"/>
        </w:rPr>
        <w:t>оценщик</w:t>
      </w:r>
      <w:r w:rsidRPr="006C7CA3">
        <w:rPr>
          <w:spacing w:val="-2"/>
          <w:sz w:val="24"/>
          <w:szCs w:val="24"/>
        </w:rPr>
        <w:t>ов/стажеров</w:t>
      </w:r>
      <w:r w:rsidR="00066C12" w:rsidRPr="006C7CA3">
        <w:rPr>
          <w:spacing w:val="-2"/>
          <w:sz w:val="24"/>
          <w:szCs w:val="24"/>
        </w:rPr>
        <w:t xml:space="preserve">, </w:t>
      </w:r>
      <w:r w:rsidR="001C3391" w:rsidRPr="006C7CA3">
        <w:rPr>
          <w:spacing w:val="-2"/>
          <w:sz w:val="24"/>
          <w:szCs w:val="24"/>
        </w:rPr>
        <w:t>находящи</w:t>
      </w:r>
      <w:r w:rsidRPr="006C7CA3">
        <w:rPr>
          <w:spacing w:val="-2"/>
          <w:sz w:val="24"/>
          <w:szCs w:val="24"/>
        </w:rPr>
        <w:t>х</w:t>
      </w:r>
      <w:r w:rsidR="001C3391" w:rsidRPr="006C7CA3">
        <w:rPr>
          <w:spacing w:val="-2"/>
          <w:sz w:val="24"/>
          <w:szCs w:val="24"/>
        </w:rPr>
        <w:t xml:space="preserve">ся в процессе </w:t>
      </w:r>
      <w:r w:rsidR="00066C12" w:rsidRPr="006C7CA3">
        <w:rPr>
          <w:sz w:val="24"/>
          <w:szCs w:val="24"/>
        </w:rPr>
        <w:t>обучения</w:t>
      </w:r>
      <w:r w:rsidR="001C3391" w:rsidRPr="006C7CA3">
        <w:rPr>
          <w:sz w:val="24"/>
          <w:szCs w:val="24"/>
        </w:rPr>
        <w:t>;</w:t>
      </w:r>
    </w:p>
    <w:p w:rsidR="001C3391" w:rsidRPr="006C7CA3" w:rsidRDefault="00F1311F" w:rsidP="00593254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  <w:t xml:space="preserve">- </w:t>
      </w:r>
      <w:r w:rsidR="00593254" w:rsidRPr="006C7CA3">
        <w:rPr>
          <w:sz w:val="24"/>
          <w:szCs w:val="24"/>
        </w:rPr>
        <w:t xml:space="preserve">обеспечить </w:t>
      </w:r>
      <w:r w:rsidRPr="006C7CA3">
        <w:rPr>
          <w:sz w:val="24"/>
          <w:szCs w:val="24"/>
        </w:rPr>
        <w:t>п</w:t>
      </w:r>
      <w:r w:rsidR="001C3391" w:rsidRPr="006C7CA3">
        <w:rPr>
          <w:sz w:val="24"/>
          <w:szCs w:val="24"/>
        </w:rPr>
        <w:t>редотвращение и разрешение конфликтов</w:t>
      </w:r>
      <w:r w:rsidRPr="006C7CA3">
        <w:rPr>
          <w:sz w:val="24"/>
          <w:szCs w:val="24"/>
        </w:rPr>
        <w:t xml:space="preserve"> между оценщиками</w:t>
      </w:r>
      <w:r w:rsidR="00835FB0" w:rsidRPr="006C7CA3">
        <w:rPr>
          <w:sz w:val="24"/>
          <w:szCs w:val="24"/>
        </w:rPr>
        <w:t xml:space="preserve"> </w:t>
      </w:r>
      <w:r w:rsidRPr="006C7CA3">
        <w:rPr>
          <w:sz w:val="24"/>
          <w:szCs w:val="24"/>
        </w:rPr>
        <w:t xml:space="preserve"> и персоналом </w:t>
      </w:r>
      <w:r w:rsidR="00A46BED">
        <w:rPr>
          <w:sz w:val="24"/>
          <w:szCs w:val="24"/>
        </w:rPr>
        <w:t xml:space="preserve">органа </w:t>
      </w:r>
      <w:r w:rsidR="00A46BED" w:rsidRPr="00A46BED">
        <w:rPr>
          <w:color w:val="00B050"/>
          <w:sz w:val="24"/>
          <w:szCs w:val="24"/>
        </w:rPr>
        <w:t>по</w:t>
      </w:r>
      <w:r w:rsidR="00A46BED">
        <w:rPr>
          <w:sz w:val="24"/>
          <w:szCs w:val="24"/>
        </w:rPr>
        <w:t xml:space="preserve">  аккредитации</w:t>
      </w:r>
      <w:r w:rsidRPr="006C7CA3">
        <w:rPr>
          <w:sz w:val="24"/>
          <w:szCs w:val="24"/>
        </w:rPr>
        <w:t xml:space="preserve"> при проведении взаимной оценки</w:t>
      </w:r>
      <w:r w:rsidR="001C3391" w:rsidRPr="006C7CA3">
        <w:rPr>
          <w:sz w:val="24"/>
          <w:szCs w:val="24"/>
        </w:rPr>
        <w:t>;</w:t>
      </w:r>
    </w:p>
    <w:p w:rsidR="001C3391" w:rsidRPr="006C7CA3" w:rsidRDefault="00F1311F" w:rsidP="00593254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  <w:t>- п</w:t>
      </w:r>
      <w:r w:rsidR="001C3391" w:rsidRPr="006C7CA3">
        <w:rPr>
          <w:sz w:val="24"/>
          <w:szCs w:val="24"/>
        </w:rPr>
        <w:t>ринят</w:t>
      </w:r>
      <w:r w:rsidRPr="006C7CA3">
        <w:rPr>
          <w:sz w:val="24"/>
          <w:szCs w:val="24"/>
        </w:rPr>
        <w:t>ь</w:t>
      </w:r>
      <w:r w:rsidR="001C3391" w:rsidRPr="006C7CA3">
        <w:rPr>
          <w:sz w:val="24"/>
          <w:szCs w:val="24"/>
        </w:rPr>
        <w:t xml:space="preserve"> </w:t>
      </w:r>
      <w:r w:rsidR="009E169B" w:rsidRPr="006C7CA3">
        <w:rPr>
          <w:sz w:val="24"/>
          <w:szCs w:val="24"/>
        </w:rPr>
        <w:t xml:space="preserve">конкретное </w:t>
      </w:r>
      <w:r w:rsidR="001C3391" w:rsidRPr="006C7CA3">
        <w:rPr>
          <w:sz w:val="24"/>
          <w:szCs w:val="24"/>
        </w:rPr>
        <w:t>решени</w:t>
      </w:r>
      <w:r w:rsidRPr="006C7CA3">
        <w:rPr>
          <w:sz w:val="24"/>
          <w:szCs w:val="24"/>
        </w:rPr>
        <w:t>е</w:t>
      </w:r>
      <w:r w:rsidR="001C3391" w:rsidRPr="006C7CA3">
        <w:rPr>
          <w:sz w:val="24"/>
          <w:szCs w:val="24"/>
        </w:rPr>
        <w:t xml:space="preserve"> в процессе </w:t>
      </w:r>
      <w:r w:rsidR="009E169B" w:rsidRPr="006C7CA3">
        <w:rPr>
          <w:sz w:val="24"/>
          <w:szCs w:val="24"/>
        </w:rPr>
        <w:t xml:space="preserve">проводимой взаимной </w:t>
      </w:r>
      <w:r w:rsidR="001C3391" w:rsidRPr="006C7CA3">
        <w:rPr>
          <w:sz w:val="24"/>
          <w:szCs w:val="24"/>
        </w:rPr>
        <w:t>оценки;</w:t>
      </w:r>
    </w:p>
    <w:p w:rsidR="009E169B" w:rsidRPr="006C7CA3" w:rsidRDefault="00593254" w:rsidP="00593254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  <w:t xml:space="preserve">- </w:t>
      </w:r>
      <w:r w:rsidR="009E169B" w:rsidRPr="006C7CA3">
        <w:rPr>
          <w:sz w:val="24"/>
          <w:szCs w:val="24"/>
        </w:rPr>
        <w:t xml:space="preserve">руководить членами экспертной </w:t>
      </w:r>
      <w:r w:rsidR="0023200C" w:rsidRPr="006C7CA3">
        <w:rPr>
          <w:sz w:val="24"/>
          <w:szCs w:val="24"/>
        </w:rPr>
        <w:t xml:space="preserve">группы </w:t>
      </w:r>
      <w:r w:rsidR="009E169B" w:rsidRPr="006C7CA3">
        <w:rPr>
          <w:sz w:val="24"/>
          <w:szCs w:val="24"/>
        </w:rPr>
        <w:t xml:space="preserve">для принятия конкретных решений при проведении взаимной оценки; </w:t>
      </w:r>
    </w:p>
    <w:p w:rsidR="009E169B" w:rsidRPr="006C7CA3" w:rsidRDefault="009E169B" w:rsidP="00593254">
      <w:pPr>
        <w:pStyle w:val="Default"/>
        <w:jc w:val="both"/>
        <w:rPr>
          <w:color w:val="auto"/>
          <w:spacing w:val="-4"/>
        </w:rPr>
      </w:pPr>
      <w:r w:rsidRPr="006C7CA3">
        <w:rPr>
          <w:color w:val="auto"/>
        </w:rPr>
        <w:tab/>
        <w:t xml:space="preserve">- </w:t>
      </w:r>
      <w:r w:rsidR="00CC2AB0" w:rsidRPr="006C7CA3">
        <w:rPr>
          <w:color w:val="auto"/>
        </w:rPr>
        <w:t xml:space="preserve">представлять членов </w:t>
      </w:r>
      <w:r w:rsidR="00D22531" w:rsidRPr="006C7CA3">
        <w:rPr>
          <w:bCs/>
          <w:color w:val="auto"/>
        </w:rPr>
        <w:t>экспертной</w:t>
      </w:r>
      <w:r w:rsidR="00D22531" w:rsidRPr="006C7CA3">
        <w:rPr>
          <w:color w:val="auto"/>
        </w:rPr>
        <w:t xml:space="preserve"> </w:t>
      </w:r>
      <w:r w:rsidR="0023200C" w:rsidRPr="006C7CA3">
        <w:rPr>
          <w:color w:val="auto"/>
        </w:rPr>
        <w:t xml:space="preserve">группы </w:t>
      </w:r>
      <w:r w:rsidR="00CC2AB0" w:rsidRPr="006C7CA3">
        <w:rPr>
          <w:color w:val="auto"/>
        </w:rPr>
        <w:t xml:space="preserve">перед руководством органа </w:t>
      </w:r>
      <w:r w:rsidR="00CC2AB0" w:rsidRPr="00A46BED">
        <w:rPr>
          <w:color w:val="00B050"/>
        </w:rPr>
        <w:t>по</w:t>
      </w:r>
      <w:r w:rsidR="00CC2AB0" w:rsidRPr="006C7CA3">
        <w:rPr>
          <w:color w:val="auto"/>
        </w:rPr>
        <w:t xml:space="preserve"> аккредитации по время вступит</w:t>
      </w:r>
      <w:r w:rsidR="00EA70E2" w:rsidRPr="006C7CA3">
        <w:rPr>
          <w:color w:val="auto"/>
        </w:rPr>
        <w:t>е</w:t>
      </w:r>
      <w:r w:rsidR="00CC2AB0" w:rsidRPr="006C7CA3">
        <w:rPr>
          <w:color w:val="auto"/>
        </w:rPr>
        <w:t>льного и заключительного заседани</w:t>
      </w:r>
      <w:r w:rsidR="00593254" w:rsidRPr="006C7CA3">
        <w:rPr>
          <w:color w:val="auto"/>
        </w:rPr>
        <w:t>й</w:t>
      </w:r>
      <w:r w:rsidR="00CC2AB0" w:rsidRPr="006C7CA3">
        <w:rPr>
          <w:color w:val="auto"/>
        </w:rPr>
        <w:t xml:space="preserve"> </w:t>
      </w:r>
      <w:proofErr w:type="gramStart"/>
      <w:r w:rsidR="00CC2AB0" w:rsidRPr="006C7CA3">
        <w:rPr>
          <w:color w:val="auto"/>
        </w:rPr>
        <w:t xml:space="preserve">с </w:t>
      </w:r>
      <w:r w:rsidR="00EA70E2" w:rsidRPr="006C7CA3">
        <w:rPr>
          <w:color w:val="auto"/>
        </w:rPr>
        <w:t>предоставлением отчета о проведенной взаимной оценке в установленном порядке для принятия последующих действий со стороны</w:t>
      </w:r>
      <w:proofErr w:type="gramEnd"/>
      <w:r w:rsidR="00EA70E2" w:rsidRPr="006C7CA3">
        <w:rPr>
          <w:color w:val="auto"/>
        </w:rPr>
        <w:t xml:space="preserve"> </w:t>
      </w:r>
      <w:r w:rsidR="00A46BED">
        <w:rPr>
          <w:color w:val="auto"/>
        </w:rPr>
        <w:t>органа по  аккредитации</w:t>
      </w:r>
      <w:r w:rsidR="00EA70E2" w:rsidRPr="006C7CA3">
        <w:rPr>
          <w:color w:val="auto"/>
        </w:rPr>
        <w:t xml:space="preserve"> и Совета руководителей с </w:t>
      </w:r>
      <w:r w:rsidR="00EA70E2" w:rsidRPr="006C7CA3">
        <w:rPr>
          <w:bCs/>
          <w:color w:val="auto"/>
        </w:rPr>
        <w:t>достижением консенсуса по спорным вопросам выявленных несоответствий.</w:t>
      </w:r>
    </w:p>
    <w:p w:rsidR="00B46BB2" w:rsidRPr="006C7CA3" w:rsidRDefault="00F1311F" w:rsidP="00593254">
      <w:pPr>
        <w:pStyle w:val="Default"/>
        <w:jc w:val="both"/>
        <w:rPr>
          <w:bCs/>
          <w:color w:val="auto"/>
          <w:lang w:eastAsia="ru-RU"/>
        </w:rPr>
      </w:pPr>
      <w:r w:rsidRPr="006C7CA3">
        <w:rPr>
          <w:color w:val="auto"/>
          <w:sz w:val="22"/>
          <w:szCs w:val="22"/>
        </w:rPr>
        <w:tab/>
      </w:r>
      <w:r w:rsidR="00B5593A" w:rsidRPr="006C7CA3">
        <w:rPr>
          <w:color w:val="auto"/>
        </w:rPr>
        <w:t>5</w:t>
      </w:r>
      <w:r w:rsidR="00B46BB2" w:rsidRPr="006C7CA3">
        <w:rPr>
          <w:color w:val="auto"/>
        </w:rPr>
        <w:t>.3.</w:t>
      </w:r>
      <w:r w:rsidR="00B5593A" w:rsidRPr="006C7CA3">
        <w:rPr>
          <w:color w:val="auto"/>
        </w:rPr>
        <w:t>4</w:t>
      </w:r>
      <w:r w:rsidR="00B46BB2" w:rsidRPr="006C7CA3">
        <w:rPr>
          <w:color w:val="auto"/>
        </w:rPr>
        <w:t xml:space="preserve"> </w:t>
      </w:r>
      <w:r w:rsidR="00B46BB2" w:rsidRPr="006C7CA3">
        <w:rPr>
          <w:bCs/>
          <w:color w:val="auto"/>
        </w:rPr>
        <w:t xml:space="preserve">Руководитель </w:t>
      </w:r>
      <w:r w:rsidR="00D22531" w:rsidRPr="006C7CA3">
        <w:rPr>
          <w:bCs/>
          <w:color w:val="auto"/>
        </w:rPr>
        <w:t xml:space="preserve">экспертной </w:t>
      </w:r>
      <w:r w:rsidR="0023200C" w:rsidRPr="006C7CA3">
        <w:rPr>
          <w:bCs/>
          <w:color w:val="auto"/>
        </w:rPr>
        <w:t xml:space="preserve">группы </w:t>
      </w:r>
      <w:r w:rsidR="00B46BB2" w:rsidRPr="006C7CA3">
        <w:rPr>
          <w:bCs/>
          <w:color w:val="auto"/>
        </w:rPr>
        <w:t xml:space="preserve">должен вникать в вопросы, поднимаемые другими членами </w:t>
      </w:r>
      <w:r w:rsidR="0023200C" w:rsidRPr="006C7CA3">
        <w:rPr>
          <w:bCs/>
          <w:color w:val="auto"/>
        </w:rPr>
        <w:t>экспертной группы</w:t>
      </w:r>
      <w:r w:rsidR="00B46BB2" w:rsidRPr="006C7CA3">
        <w:rPr>
          <w:bCs/>
          <w:strike/>
          <w:color w:val="auto"/>
        </w:rPr>
        <w:t>,</w:t>
      </w:r>
      <w:r w:rsidR="00B46BB2" w:rsidRPr="006C7CA3">
        <w:rPr>
          <w:bCs/>
          <w:color w:val="auto"/>
        </w:rPr>
        <w:t xml:space="preserve"> в области аккредитации</w:t>
      </w:r>
      <w:r w:rsidR="005E09D4" w:rsidRPr="006C7CA3">
        <w:rPr>
          <w:bCs/>
          <w:color w:val="auto"/>
        </w:rPr>
        <w:t>, которые находятся вне их компетентности</w:t>
      </w:r>
      <w:r w:rsidR="005E09D4" w:rsidRPr="006C7CA3">
        <w:rPr>
          <w:bCs/>
          <w:color w:val="auto"/>
          <w:lang w:eastAsia="ru-RU"/>
        </w:rPr>
        <w:t>.</w:t>
      </w:r>
      <w:r w:rsidR="00B46BB2" w:rsidRPr="006C7CA3">
        <w:rPr>
          <w:bCs/>
          <w:color w:val="auto"/>
          <w:lang w:eastAsia="ru-RU"/>
        </w:rPr>
        <w:t xml:space="preserve"> </w:t>
      </w:r>
    </w:p>
    <w:p w:rsidR="00CC2361" w:rsidRPr="006C7CA3" w:rsidRDefault="00AD6F82" w:rsidP="00AD6F8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B5593A" w:rsidRPr="006C7CA3">
        <w:rPr>
          <w:bCs/>
          <w:sz w:val="24"/>
          <w:szCs w:val="24"/>
        </w:rPr>
        <w:t>5</w:t>
      </w:r>
      <w:r w:rsidRPr="006C7CA3">
        <w:rPr>
          <w:bCs/>
          <w:sz w:val="24"/>
          <w:szCs w:val="24"/>
        </w:rPr>
        <w:t>.3.</w:t>
      </w:r>
      <w:r w:rsidR="00B5593A" w:rsidRPr="006C7CA3">
        <w:rPr>
          <w:bCs/>
          <w:sz w:val="24"/>
          <w:szCs w:val="24"/>
        </w:rPr>
        <w:t>5</w:t>
      </w:r>
      <w:r w:rsidR="00CC2361" w:rsidRPr="006C7CA3">
        <w:rPr>
          <w:bCs/>
          <w:sz w:val="24"/>
          <w:szCs w:val="24"/>
        </w:rPr>
        <w:t xml:space="preserve">. </w:t>
      </w:r>
      <w:r w:rsidR="005E09D4" w:rsidRPr="006C7CA3">
        <w:rPr>
          <w:bCs/>
          <w:sz w:val="24"/>
          <w:szCs w:val="24"/>
        </w:rPr>
        <w:t xml:space="preserve"> </w:t>
      </w:r>
      <w:r w:rsidR="00DC68E7" w:rsidRPr="006C7CA3">
        <w:rPr>
          <w:bCs/>
          <w:sz w:val="24"/>
          <w:szCs w:val="24"/>
        </w:rPr>
        <w:t>Руководитель экспертной группы должен быть способным  принимать решения п</w:t>
      </w:r>
      <w:r w:rsidR="006C7CA3" w:rsidRPr="006C7CA3">
        <w:rPr>
          <w:bCs/>
          <w:sz w:val="24"/>
          <w:szCs w:val="24"/>
        </w:rPr>
        <w:t xml:space="preserve">о классификации несоответствий </w:t>
      </w:r>
      <w:r w:rsidR="00DC68E7" w:rsidRPr="006C7CA3">
        <w:rPr>
          <w:bCs/>
          <w:sz w:val="24"/>
          <w:szCs w:val="24"/>
        </w:rPr>
        <w:t>и об их устранении  основе рекомендаций членов экспертной группы.</w:t>
      </w:r>
      <w:r w:rsidR="005E09D4" w:rsidRPr="006C7CA3">
        <w:rPr>
          <w:bCs/>
          <w:sz w:val="24"/>
          <w:szCs w:val="24"/>
        </w:rPr>
        <w:t xml:space="preserve">   </w:t>
      </w:r>
    </w:p>
    <w:p w:rsidR="00DC68E7" w:rsidRPr="006C7CA3" w:rsidRDefault="00CC2361" w:rsidP="00CC2361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142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 xml:space="preserve">        </w:t>
      </w:r>
      <w:r w:rsidR="005E09D4" w:rsidRPr="006C7CA3">
        <w:rPr>
          <w:bCs/>
          <w:sz w:val="24"/>
          <w:szCs w:val="24"/>
        </w:rPr>
        <w:t>5</w:t>
      </w:r>
      <w:r w:rsidR="00AD6F82" w:rsidRPr="006C7CA3">
        <w:rPr>
          <w:bCs/>
          <w:sz w:val="24"/>
          <w:szCs w:val="24"/>
        </w:rPr>
        <w:t>.3.</w:t>
      </w:r>
      <w:r w:rsidR="005E09D4" w:rsidRPr="006C7CA3">
        <w:rPr>
          <w:bCs/>
          <w:sz w:val="24"/>
          <w:szCs w:val="24"/>
        </w:rPr>
        <w:t>6</w:t>
      </w:r>
      <w:r w:rsidR="00AD6F82" w:rsidRPr="006C7CA3">
        <w:rPr>
          <w:bCs/>
          <w:sz w:val="24"/>
          <w:szCs w:val="24"/>
        </w:rPr>
        <w:t xml:space="preserve"> </w:t>
      </w:r>
      <w:r w:rsidR="00DC68E7" w:rsidRPr="006C7CA3">
        <w:rPr>
          <w:bCs/>
          <w:sz w:val="24"/>
          <w:szCs w:val="24"/>
        </w:rPr>
        <w:t>Руководитель экспертной группы должен быть способен осуществлять  руководство встречами и достигать консенсуса по деликатным вопросам.</w:t>
      </w:r>
    </w:p>
    <w:p w:rsidR="00B46BB2" w:rsidRPr="006C7CA3" w:rsidRDefault="00DC68E7" w:rsidP="00CC2361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142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  <w:t xml:space="preserve">5.3.7 </w:t>
      </w:r>
      <w:r w:rsidR="00B46BB2" w:rsidRPr="006C7CA3">
        <w:rPr>
          <w:bCs/>
          <w:sz w:val="24"/>
          <w:szCs w:val="24"/>
        </w:rPr>
        <w:t xml:space="preserve">Руководитель </w:t>
      </w:r>
      <w:r w:rsidR="00D22531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 xml:space="preserve">группы </w:t>
      </w:r>
      <w:r w:rsidRPr="006C7CA3">
        <w:rPr>
          <w:bCs/>
          <w:sz w:val="24"/>
          <w:szCs w:val="24"/>
        </w:rPr>
        <w:t xml:space="preserve"> </w:t>
      </w:r>
      <w:r w:rsidR="00BE7D79" w:rsidRPr="006C7CA3">
        <w:rPr>
          <w:bCs/>
          <w:sz w:val="24"/>
          <w:szCs w:val="24"/>
        </w:rPr>
        <w:t xml:space="preserve"> </w:t>
      </w:r>
      <w:r w:rsidR="00B46BB2" w:rsidRPr="006C7CA3">
        <w:rPr>
          <w:bCs/>
          <w:sz w:val="24"/>
          <w:szCs w:val="24"/>
        </w:rPr>
        <w:t xml:space="preserve">должен </w:t>
      </w:r>
      <w:r w:rsidRPr="006C7CA3">
        <w:rPr>
          <w:bCs/>
          <w:sz w:val="24"/>
          <w:szCs w:val="24"/>
        </w:rPr>
        <w:t xml:space="preserve">быть способным </w:t>
      </w:r>
      <w:r w:rsidR="00B46BB2" w:rsidRPr="006C7CA3">
        <w:rPr>
          <w:bCs/>
          <w:sz w:val="24"/>
          <w:szCs w:val="24"/>
        </w:rPr>
        <w:t xml:space="preserve"> </w:t>
      </w:r>
      <w:proofErr w:type="gramStart"/>
      <w:r w:rsidRPr="006C7CA3">
        <w:rPr>
          <w:bCs/>
          <w:sz w:val="24"/>
          <w:szCs w:val="24"/>
        </w:rPr>
        <w:t>предоставлять отчет</w:t>
      </w:r>
      <w:proofErr w:type="gramEnd"/>
      <w:r w:rsidRPr="006C7CA3">
        <w:rPr>
          <w:bCs/>
          <w:sz w:val="24"/>
          <w:szCs w:val="24"/>
        </w:rPr>
        <w:t xml:space="preserve"> </w:t>
      </w:r>
      <w:r w:rsidR="00B46BB2" w:rsidRPr="006C7CA3">
        <w:rPr>
          <w:bCs/>
          <w:sz w:val="24"/>
          <w:szCs w:val="24"/>
        </w:rPr>
        <w:t xml:space="preserve"> по проведенной взаимной оценке</w:t>
      </w:r>
      <w:r w:rsidR="006C7CA3" w:rsidRPr="006C7CA3">
        <w:rPr>
          <w:bCs/>
          <w:sz w:val="24"/>
          <w:szCs w:val="24"/>
        </w:rPr>
        <w:t>,</w:t>
      </w:r>
      <w:r w:rsidR="00B46BB2" w:rsidRPr="006C7CA3">
        <w:rPr>
          <w:bCs/>
          <w:sz w:val="24"/>
          <w:szCs w:val="24"/>
        </w:rPr>
        <w:t xml:space="preserve"> принимая во внимание выводы</w:t>
      </w:r>
      <w:r w:rsidRPr="006C7CA3">
        <w:rPr>
          <w:bCs/>
          <w:sz w:val="24"/>
          <w:szCs w:val="24"/>
        </w:rPr>
        <w:t xml:space="preserve"> (несоответствия) </w:t>
      </w:r>
      <w:r w:rsidR="00B46BB2" w:rsidRPr="006C7CA3">
        <w:rPr>
          <w:bCs/>
          <w:sz w:val="24"/>
          <w:szCs w:val="24"/>
        </w:rPr>
        <w:t xml:space="preserve"> всех членов </w:t>
      </w:r>
      <w:r w:rsidR="0023200C" w:rsidRPr="006C7CA3">
        <w:rPr>
          <w:bCs/>
          <w:sz w:val="24"/>
          <w:szCs w:val="24"/>
        </w:rPr>
        <w:t>экспертной группы</w:t>
      </w:r>
      <w:r w:rsidR="00B46BB2" w:rsidRPr="006C7CA3">
        <w:rPr>
          <w:bCs/>
          <w:sz w:val="24"/>
          <w:szCs w:val="24"/>
        </w:rPr>
        <w:t>, в соответствии с требованиями Соглашения.</w:t>
      </w:r>
    </w:p>
    <w:p w:rsidR="00BE7D79" w:rsidRPr="006C7CA3" w:rsidRDefault="00BE7D79" w:rsidP="00BE7D79">
      <w:pPr>
        <w:pStyle w:val="ab"/>
        <w:rPr>
          <w:bCs/>
          <w:sz w:val="24"/>
          <w:szCs w:val="24"/>
        </w:rPr>
      </w:pPr>
    </w:p>
    <w:p w:rsidR="00BE7D79" w:rsidRPr="006C7CA3" w:rsidRDefault="00BE7D79" w:rsidP="000841AB">
      <w:pPr>
        <w:pStyle w:val="ab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line="275" w:lineRule="exact"/>
        <w:jc w:val="center"/>
        <w:rPr>
          <w:b/>
          <w:bCs/>
          <w:sz w:val="24"/>
          <w:szCs w:val="24"/>
        </w:rPr>
      </w:pPr>
      <w:r w:rsidRPr="006C7CA3">
        <w:rPr>
          <w:b/>
          <w:bCs/>
          <w:sz w:val="24"/>
          <w:szCs w:val="24"/>
        </w:rPr>
        <w:t xml:space="preserve">Порядок </w:t>
      </w:r>
      <w:r w:rsidR="006C7CA3" w:rsidRPr="006C7CA3">
        <w:rPr>
          <w:b/>
          <w:bCs/>
          <w:sz w:val="24"/>
          <w:szCs w:val="24"/>
        </w:rPr>
        <w:t xml:space="preserve"> </w:t>
      </w:r>
      <w:r w:rsidR="00DC68E7" w:rsidRPr="006C7CA3">
        <w:rPr>
          <w:b/>
          <w:bCs/>
          <w:sz w:val="24"/>
          <w:szCs w:val="24"/>
        </w:rPr>
        <w:t xml:space="preserve">выбора </w:t>
      </w:r>
      <w:r w:rsidR="006C7CA3" w:rsidRPr="006C7CA3">
        <w:rPr>
          <w:b/>
          <w:bCs/>
          <w:sz w:val="24"/>
          <w:szCs w:val="24"/>
        </w:rPr>
        <w:t xml:space="preserve"> </w:t>
      </w:r>
      <w:r w:rsidRPr="006C7CA3">
        <w:rPr>
          <w:b/>
          <w:bCs/>
          <w:sz w:val="24"/>
          <w:szCs w:val="24"/>
        </w:rPr>
        <w:t xml:space="preserve"> и квалификация оценщиков</w:t>
      </w:r>
    </w:p>
    <w:p w:rsidR="001427C9" w:rsidRPr="006C7CA3" w:rsidRDefault="001427C9" w:rsidP="001427C9">
      <w:pPr>
        <w:widowControl w:val="0"/>
        <w:overflowPunct w:val="0"/>
        <w:autoSpaceDE w:val="0"/>
        <w:autoSpaceDN w:val="0"/>
        <w:adjustRightInd w:val="0"/>
        <w:spacing w:line="275" w:lineRule="exact"/>
        <w:ind w:left="700"/>
        <w:jc w:val="both"/>
        <w:rPr>
          <w:b/>
          <w:bCs/>
          <w:sz w:val="24"/>
          <w:szCs w:val="24"/>
        </w:rPr>
      </w:pPr>
    </w:p>
    <w:p w:rsidR="001427C9" w:rsidRPr="006C7CA3" w:rsidRDefault="00AD6F82" w:rsidP="00AD6F8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360"/>
        <w:jc w:val="both"/>
        <w:rPr>
          <w:bCs/>
          <w:sz w:val="24"/>
          <w:szCs w:val="24"/>
        </w:rPr>
      </w:pPr>
      <w:r w:rsidRPr="006C7CA3">
        <w:rPr>
          <w:b/>
          <w:bCs/>
          <w:sz w:val="24"/>
          <w:szCs w:val="24"/>
        </w:rPr>
        <w:tab/>
      </w:r>
      <w:r w:rsidR="000841AB" w:rsidRPr="006C7CA3">
        <w:rPr>
          <w:b/>
          <w:bCs/>
          <w:sz w:val="24"/>
          <w:szCs w:val="24"/>
        </w:rPr>
        <w:t>6</w:t>
      </w:r>
      <w:r w:rsidRPr="006C7CA3">
        <w:rPr>
          <w:b/>
          <w:bCs/>
          <w:sz w:val="24"/>
          <w:szCs w:val="24"/>
        </w:rPr>
        <w:t xml:space="preserve">.1 </w:t>
      </w:r>
      <w:r w:rsidR="001427C9" w:rsidRPr="006C7CA3">
        <w:rPr>
          <w:b/>
          <w:bCs/>
          <w:sz w:val="24"/>
          <w:szCs w:val="24"/>
        </w:rPr>
        <w:t>Первичный отбор и обучение оценщиков</w:t>
      </w:r>
    </w:p>
    <w:p w:rsidR="00BE7D79" w:rsidRPr="006C7CA3" w:rsidRDefault="00BE7D79" w:rsidP="00BE7D79">
      <w:pPr>
        <w:tabs>
          <w:tab w:val="num" w:pos="360"/>
        </w:tabs>
        <w:ind w:firstLine="567"/>
        <w:jc w:val="both"/>
        <w:rPr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F44BE9" w:rsidRPr="006C7CA3">
        <w:rPr>
          <w:bCs/>
          <w:sz w:val="24"/>
          <w:szCs w:val="24"/>
        </w:rPr>
        <w:t>6</w:t>
      </w:r>
      <w:r w:rsidR="00AD6F82" w:rsidRPr="006C7CA3">
        <w:rPr>
          <w:bCs/>
          <w:sz w:val="24"/>
          <w:szCs w:val="24"/>
        </w:rPr>
        <w:t xml:space="preserve">.1.1 </w:t>
      </w:r>
      <w:r w:rsidRPr="006C7CA3">
        <w:rPr>
          <w:sz w:val="24"/>
          <w:szCs w:val="24"/>
        </w:rPr>
        <w:t xml:space="preserve">Каждый орган по аккредитации </w:t>
      </w:r>
      <w:r w:rsidR="00AD6F82" w:rsidRPr="006C7CA3">
        <w:rPr>
          <w:sz w:val="24"/>
          <w:szCs w:val="24"/>
        </w:rPr>
        <w:t xml:space="preserve">должен </w:t>
      </w:r>
      <w:r w:rsidRPr="006C7CA3">
        <w:rPr>
          <w:sz w:val="24"/>
          <w:szCs w:val="24"/>
        </w:rPr>
        <w:t>представ</w:t>
      </w:r>
      <w:r w:rsidR="00AD6F82" w:rsidRPr="006C7CA3">
        <w:rPr>
          <w:sz w:val="24"/>
          <w:szCs w:val="24"/>
        </w:rPr>
        <w:t>ить</w:t>
      </w:r>
      <w:r w:rsidR="00F01251" w:rsidRPr="006C7CA3">
        <w:rPr>
          <w:sz w:val="24"/>
          <w:szCs w:val="24"/>
        </w:rPr>
        <w:t xml:space="preserve"> </w:t>
      </w:r>
      <w:r w:rsidRPr="006C7CA3">
        <w:rPr>
          <w:sz w:val="24"/>
          <w:szCs w:val="24"/>
        </w:rPr>
        <w:t>сведения</w:t>
      </w:r>
      <w:r w:rsidR="00F01251" w:rsidRPr="006C7CA3">
        <w:rPr>
          <w:sz w:val="24"/>
          <w:szCs w:val="24"/>
        </w:rPr>
        <w:t xml:space="preserve"> </w:t>
      </w:r>
      <w:proofErr w:type="gramStart"/>
      <w:r w:rsidR="00F01251" w:rsidRPr="006C7CA3">
        <w:rPr>
          <w:sz w:val="24"/>
          <w:szCs w:val="24"/>
        </w:rPr>
        <w:t xml:space="preserve">по </w:t>
      </w:r>
      <w:r w:rsidR="00F01251" w:rsidRPr="006C7CA3">
        <w:rPr>
          <w:bCs/>
          <w:sz w:val="24"/>
          <w:szCs w:val="24"/>
        </w:rPr>
        <w:t>кандидатам в оценщики</w:t>
      </w:r>
      <w:r w:rsidRPr="006C7CA3">
        <w:rPr>
          <w:sz w:val="24"/>
          <w:szCs w:val="24"/>
        </w:rPr>
        <w:t xml:space="preserve"> </w:t>
      </w:r>
      <w:r w:rsidR="006072D4" w:rsidRPr="006C7CA3">
        <w:rPr>
          <w:sz w:val="24"/>
          <w:szCs w:val="24"/>
        </w:rPr>
        <w:t>для участия во взаимных оценках для внесения</w:t>
      </w:r>
      <w:proofErr w:type="gramEnd"/>
      <w:r w:rsidR="006072D4" w:rsidRPr="006C7CA3">
        <w:rPr>
          <w:sz w:val="24"/>
          <w:szCs w:val="24"/>
        </w:rPr>
        <w:t xml:space="preserve"> </w:t>
      </w:r>
      <w:r w:rsidR="000841AB" w:rsidRPr="006C7CA3">
        <w:rPr>
          <w:sz w:val="24"/>
          <w:szCs w:val="24"/>
        </w:rPr>
        <w:t xml:space="preserve">в </w:t>
      </w:r>
      <w:r w:rsidRPr="006C7CA3">
        <w:rPr>
          <w:sz w:val="24"/>
          <w:szCs w:val="24"/>
        </w:rPr>
        <w:t>«</w:t>
      </w:r>
      <w:r w:rsidR="00D54615" w:rsidRPr="006C7CA3">
        <w:rPr>
          <w:sz w:val="24"/>
          <w:szCs w:val="24"/>
        </w:rPr>
        <w:t xml:space="preserve">Реестр </w:t>
      </w:r>
      <w:r w:rsidRPr="006C7CA3">
        <w:rPr>
          <w:sz w:val="24"/>
          <w:szCs w:val="24"/>
        </w:rPr>
        <w:t>оценщиков для участия во взаимных оценках»</w:t>
      </w:r>
      <w:r w:rsidR="006072D4" w:rsidRPr="006C7CA3">
        <w:rPr>
          <w:sz w:val="24"/>
          <w:szCs w:val="24"/>
        </w:rPr>
        <w:t xml:space="preserve"> (далее </w:t>
      </w:r>
      <w:r w:rsidR="00D22531" w:rsidRPr="006C7CA3">
        <w:rPr>
          <w:sz w:val="24"/>
          <w:szCs w:val="24"/>
        </w:rPr>
        <w:t>Реестр).</w:t>
      </w:r>
      <w:r w:rsidR="006072D4" w:rsidRPr="006C7CA3">
        <w:rPr>
          <w:sz w:val="24"/>
          <w:szCs w:val="24"/>
        </w:rPr>
        <w:t>.</w:t>
      </w:r>
      <w:r w:rsidRPr="006C7CA3">
        <w:rPr>
          <w:sz w:val="24"/>
          <w:szCs w:val="24"/>
        </w:rPr>
        <w:t xml:space="preserve"> </w:t>
      </w:r>
      <w:r w:rsidR="006072D4" w:rsidRPr="006C7CA3">
        <w:rPr>
          <w:sz w:val="24"/>
          <w:szCs w:val="24"/>
        </w:rPr>
        <w:t xml:space="preserve"> </w:t>
      </w:r>
    </w:p>
    <w:p w:rsidR="001427C9" w:rsidRPr="006C7CA3" w:rsidRDefault="006072D4" w:rsidP="00D54615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0841AB" w:rsidRPr="006C7CA3">
        <w:rPr>
          <w:bCs/>
          <w:sz w:val="24"/>
          <w:szCs w:val="24"/>
        </w:rPr>
        <w:t>6</w:t>
      </w:r>
      <w:r w:rsidRPr="006C7CA3">
        <w:rPr>
          <w:bCs/>
          <w:sz w:val="24"/>
          <w:szCs w:val="24"/>
        </w:rPr>
        <w:t>.1.2</w:t>
      </w:r>
      <w:proofErr w:type="gramStart"/>
      <w:r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>П</w:t>
      </w:r>
      <w:proofErr w:type="gramEnd"/>
      <w:r w:rsidR="001427C9" w:rsidRPr="006C7CA3">
        <w:rPr>
          <w:bCs/>
          <w:sz w:val="24"/>
          <w:szCs w:val="24"/>
        </w:rPr>
        <w:t>ред</w:t>
      </w:r>
      <w:r w:rsidR="00BE7D79" w:rsidRPr="006C7CA3">
        <w:rPr>
          <w:bCs/>
          <w:sz w:val="24"/>
          <w:szCs w:val="24"/>
        </w:rPr>
        <w:t xml:space="preserve">ставляя </w:t>
      </w:r>
      <w:r w:rsidR="001427C9" w:rsidRPr="006C7CA3">
        <w:rPr>
          <w:bCs/>
          <w:sz w:val="24"/>
          <w:szCs w:val="24"/>
        </w:rPr>
        <w:t xml:space="preserve">кандидата в оценщики, </w:t>
      </w:r>
      <w:r w:rsidRPr="006C7CA3">
        <w:rPr>
          <w:bCs/>
          <w:sz w:val="24"/>
          <w:szCs w:val="24"/>
        </w:rPr>
        <w:t xml:space="preserve">орган </w:t>
      </w:r>
      <w:r w:rsidR="00A46BED">
        <w:rPr>
          <w:bCs/>
          <w:color w:val="00B050"/>
          <w:sz w:val="24"/>
          <w:szCs w:val="24"/>
        </w:rPr>
        <w:t xml:space="preserve">по </w:t>
      </w:r>
      <w:r w:rsidRPr="006C7CA3">
        <w:rPr>
          <w:bCs/>
          <w:sz w:val="24"/>
          <w:szCs w:val="24"/>
        </w:rPr>
        <w:t xml:space="preserve">аккредитации </w:t>
      </w:r>
      <w:r w:rsidR="001427C9" w:rsidRPr="006C7CA3">
        <w:rPr>
          <w:bCs/>
          <w:sz w:val="24"/>
          <w:szCs w:val="24"/>
        </w:rPr>
        <w:t xml:space="preserve">должен представить </w:t>
      </w:r>
      <w:r w:rsidR="000841AB"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>информацию о его компетен</w:t>
      </w:r>
      <w:r w:rsidR="000841AB" w:rsidRPr="006C7CA3">
        <w:rPr>
          <w:bCs/>
          <w:sz w:val="24"/>
          <w:szCs w:val="24"/>
        </w:rPr>
        <w:t>тности</w:t>
      </w:r>
      <w:r w:rsidR="001427C9" w:rsidRPr="006C7CA3">
        <w:rPr>
          <w:bCs/>
          <w:sz w:val="24"/>
          <w:szCs w:val="24"/>
        </w:rPr>
        <w:t xml:space="preserve">, чтобы подтвердить, что критерии, указанные в </w:t>
      </w:r>
      <w:r w:rsidRPr="006C7CA3">
        <w:rPr>
          <w:bCs/>
          <w:sz w:val="24"/>
          <w:szCs w:val="24"/>
        </w:rPr>
        <w:t xml:space="preserve">разделе </w:t>
      </w:r>
      <w:r w:rsidR="000841AB" w:rsidRPr="006C7CA3">
        <w:rPr>
          <w:bCs/>
          <w:sz w:val="24"/>
          <w:szCs w:val="24"/>
        </w:rPr>
        <w:t>5</w:t>
      </w:r>
      <w:r w:rsidR="001427C9" w:rsidRPr="006C7CA3">
        <w:rPr>
          <w:bCs/>
          <w:sz w:val="24"/>
          <w:szCs w:val="24"/>
        </w:rPr>
        <w:t xml:space="preserve"> </w:t>
      </w:r>
      <w:r w:rsidRPr="006C7CA3">
        <w:rPr>
          <w:bCs/>
          <w:sz w:val="24"/>
          <w:szCs w:val="24"/>
        </w:rPr>
        <w:t>настоящего документа подходят для кандидата</w:t>
      </w:r>
      <w:r w:rsidR="007714B3" w:rsidRPr="006C7CA3">
        <w:rPr>
          <w:bCs/>
          <w:sz w:val="24"/>
          <w:szCs w:val="24"/>
        </w:rPr>
        <w:t xml:space="preserve"> с предоставлением </w:t>
      </w:r>
      <w:r w:rsidR="000841AB" w:rsidRPr="006C7CA3">
        <w:rPr>
          <w:bCs/>
          <w:sz w:val="24"/>
          <w:szCs w:val="24"/>
        </w:rPr>
        <w:t xml:space="preserve">- </w:t>
      </w:r>
      <w:r w:rsidR="007714B3" w:rsidRPr="006C7CA3">
        <w:rPr>
          <w:sz w:val="24"/>
          <w:szCs w:val="24"/>
        </w:rPr>
        <w:t>Сводных данных</w:t>
      </w:r>
      <w:r w:rsidR="000841AB" w:rsidRPr="006C7CA3">
        <w:rPr>
          <w:sz w:val="24"/>
          <w:szCs w:val="24"/>
        </w:rPr>
        <w:t xml:space="preserve"> -</w:t>
      </w:r>
      <w:r w:rsidR="007714B3" w:rsidRPr="006C7CA3">
        <w:rPr>
          <w:sz w:val="24"/>
          <w:szCs w:val="24"/>
        </w:rPr>
        <w:t xml:space="preserve">  о соответствии кандидата согласно Приложения А.  </w:t>
      </w:r>
      <w:r w:rsidR="007714B3" w:rsidRPr="006C7CA3">
        <w:rPr>
          <w:b/>
          <w:sz w:val="24"/>
          <w:szCs w:val="24"/>
        </w:rPr>
        <w:t xml:space="preserve"> </w:t>
      </w:r>
      <w:r w:rsidR="007714B3" w:rsidRPr="006C7CA3">
        <w:rPr>
          <w:bCs/>
          <w:sz w:val="24"/>
          <w:szCs w:val="24"/>
        </w:rPr>
        <w:t xml:space="preserve"> </w:t>
      </w:r>
      <w:r w:rsidRPr="006C7CA3">
        <w:rPr>
          <w:bCs/>
          <w:sz w:val="24"/>
          <w:szCs w:val="24"/>
        </w:rPr>
        <w:t xml:space="preserve"> </w:t>
      </w:r>
    </w:p>
    <w:p w:rsidR="001427C9" w:rsidRPr="006C7CA3" w:rsidRDefault="006072D4" w:rsidP="00D54615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0841AB" w:rsidRPr="006C7CA3">
        <w:rPr>
          <w:bCs/>
          <w:sz w:val="24"/>
          <w:szCs w:val="24"/>
        </w:rPr>
        <w:t>6</w:t>
      </w:r>
      <w:r w:rsidRPr="006C7CA3">
        <w:rPr>
          <w:bCs/>
          <w:sz w:val="24"/>
          <w:szCs w:val="24"/>
        </w:rPr>
        <w:t>.1</w:t>
      </w:r>
      <w:r w:rsidR="00251174" w:rsidRPr="006C7CA3">
        <w:rPr>
          <w:bCs/>
          <w:sz w:val="24"/>
          <w:szCs w:val="24"/>
        </w:rPr>
        <w:t>.</w:t>
      </w:r>
      <w:r w:rsidRPr="006C7CA3">
        <w:rPr>
          <w:bCs/>
          <w:sz w:val="24"/>
          <w:szCs w:val="24"/>
        </w:rPr>
        <w:t>3</w:t>
      </w:r>
      <w:r w:rsidRPr="006C7CA3">
        <w:rPr>
          <w:bCs/>
          <w:sz w:val="24"/>
          <w:szCs w:val="24"/>
        </w:rPr>
        <w:tab/>
      </w:r>
      <w:r w:rsidR="00F13C50" w:rsidRPr="006C7CA3">
        <w:rPr>
          <w:bCs/>
          <w:sz w:val="24"/>
          <w:szCs w:val="24"/>
        </w:rPr>
        <w:t>Секретариат</w:t>
      </w:r>
      <w:r w:rsidR="00D54615"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 xml:space="preserve">рассматривает </w:t>
      </w:r>
      <w:r w:rsidRPr="006C7CA3">
        <w:rPr>
          <w:bCs/>
          <w:sz w:val="24"/>
          <w:szCs w:val="24"/>
        </w:rPr>
        <w:t xml:space="preserve">представленную </w:t>
      </w:r>
      <w:r w:rsidR="001427C9" w:rsidRPr="006C7CA3">
        <w:rPr>
          <w:bCs/>
          <w:sz w:val="24"/>
          <w:szCs w:val="24"/>
        </w:rPr>
        <w:t>информацию</w:t>
      </w:r>
      <w:r w:rsidRPr="006C7CA3">
        <w:rPr>
          <w:bCs/>
          <w:sz w:val="24"/>
          <w:szCs w:val="24"/>
        </w:rPr>
        <w:t xml:space="preserve"> по кандидат</w:t>
      </w:r>
      <w:r w:rsidR="00251174" w:rsidRPr="006C7CA3">
        <w:rPr>
          <w:bCs/>
          <w:sz w:val="24"/>
          <w:szCs w:val="24"/>
        </w:rPr>
        <w:t>ам</w:t>
      </w:r>
      <w:r w:rsidRPr="006C7CA3">
        <w:rPr>
          <w:bCs/>
          <w:sz w:val="24"/>
          <w:szCs w:val="24"/>
        </w:rPr>
        <w:t xml:space="preserve"> в оценщики </w:t>
      </w:r>
      <w:r w:rsidRPr="006C7CA3">
        <w:rPr>
          <w:sz w:val="24"/>
          <w:szCs w:val="24"/>
        </w:rPr>
        <w:t>каждым орган</w:t>
      </w:r>
      <w:r w:rsidR="00D54615" w:rsidRPr="006C7CA3">
        <w:rPr>
          <w:sz w:val="24"/>
          <w:szCs w:val="24"/>
        </w:rPr>
        <w:t>ом</w:t>
      </w:r>
      <w:r w:rsidRPr="006C7CA3">
        <w:rPr>
          <w:sz w:val="24"/>
          <w:szCs w:val="24"/>
        </w:rPr>
        <w:t xml:space="preserve"> по аккредитации</w:t>
      </w:r>
      <w:r w:rsidRPr="006C7CA3">
        <w:rPr>
          <w:bCs/>
          <w:sz w:val="24"/>
          <w:szCs w:val="24"/>
        </w:rPr>
        <w:t xml:space="preserve"> и выносит </w:t>
      </w:r>
      <w:r w:rsidR="00251174" w:rsidRPr="006C7CA3">
        <w:rPr>
          <w:bCs/>
          <w:sz w:val="24"/>
          <w:szCs w:val="24"/>
        </w:rPr>
        <w:t xml:space="preserve">конкретные </w:t>
      </w:r>
      <w:r w:rsidRPr="006C7CA3">
        <w:rPr>
          <w:bCs/>
          <w:sz w:val="24"/>
          <w:szCs w:val="24"/>
        </w:rPr>
        <w:t>решени</w:t>
      </w:r>
      <w:r w:rsidR="00251174" w:rsidRPr="006C7CA3">
        <w:rPr>
          <w:bCs/>
          <w:sz w:val="24"/>
          <w:szCs w:val="24"/>
        </w:rPr>
        <w:t xml:space="preserve">я </w:t>
      </w:r>
      <w:r w:rsidRPr="006C7CA3">
        <w:rPr>
          <w:bCs/>
          <w:sz w:val="24"/>
          <w:szCs w:val="24"/>
        </w:rPr>
        <w:t>о внесении</w:t>
      </w:r>
      <w:r w:rsidR="00251174" w:rsidRPr="006C7CA3">
        <w:rPr>
          <w:bCs/>
          <w:sz w:val="24"/>
          <w:szCs w:val="24"/>
        </w:rPr>
        <w:t xml:space="preserve">/невнесении </w:t>
      </w:r>
      <w:r w:rsidRPr="006C7CA3">
        <w:rPr>
          <w:bCs/>
          <w:sz w:val="24"/>
          <w:szCs w:val="24"/>
        </w:rPr>
        <w:t xml:space="preserve">кандидата </w:t>
      </w:r>
      <w:r w:rsidR="00F62CC6" w:rsidRPr="006C7CA3">
        <w:rPr>
          <w:bCs/>
          <w:sz w:val="24"/>
          <w:szCs w:val="24"/>
        </w:rPr>
        <w:t xml:space="preserve">в вышеуказанный </w:t>
      </w:r>
      <w:r w:rsidR="00D54615" w:rsidRPr="006C7CA3">
        <w:rPr>
          <w:bCs/>
          <w:sz w:val="24"/>
          <w:szCs w:val="24"/>
        </w:rPr>
        <w:t xml:space="preserve">Реестр </w:t>
      </w:r>
      <w:r w:rsidR="001427C9" w:rsidRPr="006C7CA3">
        <w:rPr>
          <w:bCs/>
          <w:sz w:val="24"/>
          <w:szCs w:val="24"/>
        </w:rPr>
        <w:t xml:space="preserve">для подготовки новых членов </w:t>
      </w:r>
      <w:r w:rsidR="00F13C50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 xml:space="preserve">группы </w:t>
      </w:r>
      <w:r w:rsidR="00251174" w:rsidRPr="006C7CA3">
        <w:rPr>
          <w:bCs/>
          <w:sz w:val="24"/>
          <w:szCs w:val="24"/>
        </w:rPr>
        <w:t xml:space="preserve">по взаимной оценке. </w:t>
      </w:r>
    </w:p>
    <w:p w:rsidR="001427C9" w:rsidRPr="006C7CA3" w:rsidRDefault="00251174" w:rsidP="00D54615">
      <w:pPr>
        <w:pStyle w:val="ab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0841AB" w:rsidRPr="006C7CA3">
        <w:rPr>
          <w:bCs/>
          <w:sz w:val="24"/>
          <w:szCs w:val="24"/>
        </w:rPr>
        <w:t>6</w:t>
      </w:r>
      <w:r w:rsidRPr="006C7CA3">
        <w:rPr>
          <w:bCs/>
          <w:sz w:val="24"/>
          <w:szCs w:val="24"/>
        </w:rPr>
        <w:t xml:space="preserve">.1.4 </w:t>
      </w:r>
      <w:r w:rsidR="001427C9" w:rsidRPr="006C7CA3">
        <w:rPr>
          <w:bCs/>
          <w:sz w:val="24"/>
          <w:szCs w:val="24"/>
        </w:rPr>
        <w:t xml:space="preserve">Обучение для новых </w:t>
      </w:r>
      <w:r w:rsidR="00F13C50" w:rsidRPr="006C7CA3">
        <w:rPr>
          <w:bCs/>
          <w:sz w:val="24"/>
          <w:szCs w:val="24"/>
        </w:rPr>
        <w:t xml:space="preserve">членов экспертной </w:t>
      </w:r>
      <w:r w:rsidR="0023200C" w:rsidRPr="006C7CA3">
        <w:rPr>
          <w:bCs/>
          <w:sz w:val="24"/>
          <w:szCs w:val="24"/>
        </w:rPr>
        <w:t xml:space="preserve">группы </w:t>
      </w:r>
      <w:r w:rsidR="001427C9" w:rsidRPr="006C7CA3">
        <w:rPr>
          <w:bCs/>
          <w:sz w:val="24"/>
          <w:szCs w:val="24"/>
        </w:rPr>
        <w:t>должн</w:t>
      </w:r>
      <w:r w:rsidR="00F62CC6" w:rsidRPr="006C7CA3">
        <w:rPr>
          <w:bCs/>
          <w:sz w:val="24"/>
          <w:szCs w:val="24"/>
        </w:rPr>
        <w:t xml:space="preserve">о </w:t>
      </w:r>
      <w:r w:rsidR="001427C9" w:rsidRPr="006C7CA3">
        <w:rPr>
          <w:bCs/>
          <w:sz w:val="24"/>
          <w:szCs w:val="24"/>
        </w:rPr>
        <w:t xml:space="preserve"> </w:t>
      </w:r>
      <w:r w:rsidR="00D54615" w:rsidRPr="006C7CA3">
        <w:rPr>
          <w:bCs/>
          <w:sz w:val="24"/>
          <w:szCs w:val="24"/>
        </w:rPr>
        <w:t xml:space="preserve">планироваться </w:t>
      </w:r>
      <w:r w:rsidR="001427C9" w:rsidRPr="006C7CA3">
        <w:rPr>
          <w:bCs/>
          <w:sz w:val="24"/>
          <w:szCs w:val="24"/>
        </w:rPr>
        <w:t>таким образом, чтобы обеспечить и подтвердить, что оценщики отвечают критериям компетентности, указанны</w:t>
      </w:r>
      <w:r w:rsidR="00A764BD" w:rsidRPr="006C7CA3">
        <w:rPr>
          <w:bCs/>
          <w:sz w:val="24"/>
          <w:szCs w:val="24"/>
        </w:rPr>
        <w:t>м</w:t>
      </w:r>
      <w:r w:rsidR="001427C9" w:rsidRPr="006C7CA3">
        <w:rPr>
          <w:bCs/>
          <w:sz w:val="24"/>
          <w:szCs w:val="24"/>
        </w:rPr>
        <w:t xml:space="preserve"> в </w:t>
      </w:r>
      <w:r w:rsidRPr="006C7CA3">
        <w:rPr>
          <w:bCs/>
          <w:sz w:val="24"/>
          <w:szCs w:val="24"/>
        </w:rPr>
        <w:t xml:space="preserve">разделе </w:t>
      </w:r>
      <w:r w:rsidR="000841AB" w:rsidRPr="006C7CA3">
        <w:rPr>
          <w:bCs/>
          <w:sz w:val="24"/>
          <w:szCs w:val="24"/>
        </w:rPr>
        <w:t>5</w:t>
      </w:r>
      <w:r w:rsidRPr="006C7CA3">
        <w:rPr>
          <w:bCs/>
          <w:sz w:val="24"/>
          <w:szCs w:val="24"/>
        </w:rPr>
        <w:t>.</w:t>
      </w:r>
      <w:r w:rsidR="00695915" w:rsidRPr="006C7CA3">
        <w:rPr>
          <w:bCs/>
          <w:sz w:val="24"/>
          <w:szCs w:val="24"/>
        </w:rPr>
        <w:t xml:space="preserve"> </w:t>
      </w:r>
    </w:p>
    <w:p w:rsidR="00695915" w:rsidRPr="006C7CA3" w:rsidRDefault="00251174" w:rsidP="00F62CC6">
      <w:pPr>
        <w:pStyle w:val="ab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lastRenderedPageBreak/>
        <w:tab/>
        <w:t xml:space="preserve">4.1.5 </w:t>
      </w:r>
      <w:r w:rsidR="001427C9" w:rsidRPr="006C7CA3">
        <w:rPr>
          <w:bCs/>
          <w:sz w:val="24"/>
          <w:szCs w:val="24"/>
        </w:rPr>
        <w:t xml:space="preserve">Оценщик, обученный в соответствии с </w:t>
      </w:r>
      <w:r w:rsidR="00695915" w:rsidRPr="006C7CA3">
        <w:rPr>
          <w:bCs/>
          <w:sz w:val="24"/>
          <w:szCs w:val="24"/>
        </w:rPr>
        <w:t>п.</w:t>
      </w:r>
      <w:r w:rsidR="000841AB" w:rsidRPr="006C7CA3">
        <w:rPr>
          <w:bCs/>
          <w:sz w:val="24"/>
          <w:szCs w:val="24"/>
        </w:rPr>
        <w:t>6</w:t>
      </w:r>
      <w:r w:rsidR="00695915" w:rsidRPr="006C7CA3">
        <w:rPr>
          <w:bCs/>
          <w:sz w:val="24"/>
          <w:szCs w:val="24"/>
        </w:rPr>
        <w:t>.1.4</w:t>
      </w:r>
      <w:r w:rsidR="001427C9" w:rsidRPr="006C7CA3">
        <w:rPr>
          <w:bCs/>
          <w:sz w:val="24"/>
          <w:szCs w:val="24"/>
        </w:rPr>
        <w:t>,</w:t>
      </w:r>
      <w:r w:rsidR="00F62CC6" w:rsidRPr="006C7CA3">
        <w:rPr>
          <w:bCs/>
          <w:sz w:val="24"/>
          <w:szCs w:val="24"/>
        </w:rPr>
        <w:t xml:space="preserve"> </w:t>
      </w:r>
      <w:r w:rsidR="00835FB0" w:rsidRPr="006C7CA3">
        <w:rPr>
          <w:bCs/>
          <w:sz w:val="24"/>
          <w:szCs w:val="24"/>
        </w:rPr>
        <w:t xml:space="preserve">должен быть </w:t>
      </w:r>
      <w:r w:rsidR="001427C9" w:rsidRPr="006C7CA3">
        <w:rPr>
          <w:bCs/>
          <w:sz w:val="24"/>
          <w:szCs w:val="24"/>
        </w:rPr>
        <w:t>подверг</w:t>
      </w:r>
      <w:r w:rsidR="00835FB0" w:rsidRPr="006C7CA3">
        <w:rPr>
          <w:bCs/>
          <w:sz w:val="24"/>
          <w:szCs w:val="24"/>
        </w:rPr>
        <w:t>нут</w:t>
      </w:r>
      <w:r w:rsidR="001427C9" w:rsidRPr="006C7CA3">
        <w:rPr>
          <w:bCs/>
          <w:sz w:val="24"/>
          <w:szCs w:val="24"/>
        </w:rPr>
        <w:t xml:space="preserve"> наблюд</w:t>
      </w:r>
      <w:r w:rsidR="00F62CC6" w:rsidRPr="006C7CA3">
        <w:rPr>
          <w:bCs/>
          <w:sz w:val="24"/>
          <w:szCs w:val="24"/>
        </w:rPr>
        <w:t>ению и оценке в работе оценщика</w:t>
      </w:r>
      <w:r w:rsidR="001427C9" w:rsidRPr="006C7CA3">
        <w:rPr>
          <w:bCs/>
          <w:sz w:val="24"/>
          <w:szCs w:val="24"/>
        </w:rPr>
        <w:t xml:space="preserve"> путем назначения</w:t>
      </w:r>
      <w:r w:rsidR="00695915" w:rsidRPr="006C7CA3">
        <w:rPr>
          <w:bCs/>
          <w:sz w:val="24"/>
          <w:szCs w:val="24"/>
        </w:rPr>
        <w:t xml:space="preserve"> </w:t>
      </w:r>
      <w:proofErr w:type="gramStart"/>
      <w:r w:rsidR="00695915" w:rsidRPr="006C7CA3">
        <w:rPr>
          <w:bCs/>
          <w:sz w:val="24"/>
          <w:szCs w:val="24"/>
        </w:rPr>
        <w:t>его</w:t>
      </w:r>
      <w:proofErr w:type="gramEnd"/>
      <w:r w:rsidR="00695915" w:rsidRPr="006C7CA3">
        <w:rPr>
          <w:bCs/>
          <w:sz w:val="24"/>
          <w:szCs w:val="24"/>
        </w:rPr>
        <w:t xml:space="preserve">/ее </w:t>
      </w:r>
      <w:r w:rsidR="001427C9" w:rsidRPr="006C7CA3">
        <w:rPr>
          <w:bCs/>
          <w:sz w:val="24"/>
          <w:szCs w:val="24"/>
        </w:rPr>
        <w:t xml:space="preserve">в качестве члена </w:t>
      </w:r>
      <w:r w:rsidR="00F13C50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 xml:space="preserve">группы </w:t>
      </w:r>
      <w:r w:rsidR="001427C9" w:rsidRPr="006C7CA3">
        <w:rPr>
          <w:bCs/>
          <w:sz w:val="24"/>
          <w:szCs w:val="24"/>
        </w:rPr>
        <w:t>-</w:t>
      </w:r>
      <w:r w:rsidR="009A51D3"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>стажера</w:t>
      </w:r>
      <w:r w:rsidR="00695915" w:rsidRPr="006C7CA3">
        <w:rPr>
          <w:bCs/>
          <w:sz w:val="24"/>
          <w:szCs w:val="24"/>
        </w:rPr>
        <w:t>.</w:t>
      </w:r>
      <w:r w:rsidR="001427C9" w:rsidRPr="006C7CA3">
        <w:rPr>
          <w:bCs/>
          <w:sz w:val="24"/>
          <w:szCs w:val="24"/>
        </w:rPr>
        <w:t xml:space="preserve"> </w:t>
      </w:r>
      <w:r w:rsidR="00695915" w:rsidRPr="006C7CA3">
        <w:rPr>
          <w:bCs/>
          <w:sz w:val="24"/>
          <w:szCs w:val="24"/>
        </w:rPr>
        <w:t xml:space="preserve"> </w:t>
      </w:r>
    </w:p>
    <w:p w:rsidR="00695915" w:rsidRPr="006C7CA3" w:rsidRDefault="00695915" w:rsidP="00F62CC6">
      <w:pPr>
        <w:pStyle w:val="ab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0841AB" w:rsidRPr="006C7CA3">
        <w:rPr>
          <w:bCs/>
          <w:sz w:val="24"/>
          <w:szCs w:val="24"/>
        </w:rPr>
        <w:t>6</w:t>
      </w:r>
      <w:r w:rsidRPr="006C7CA3">
        <w:rPr>
          <w:bCs/>
          <w:sz w:val="24"/>
          <w:szCs w:val="24"/>
        </w:rPr>
        <w:t>.1.6</w:t>
      </w:r>
      <w:proofErr w:type="gramStart"/>
      <w:r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>П</w:t>
      </w:r>
      <w:proofErr w:type="gramEnd"/>
      <w:r w:rsidR="001427C9" w:rsidRPr="006C7CA3">
        <w:rPr>
          <w:bCs/>
          <w:sz w:val="24"/>
          <w:szCs w:val="24"/>
        </w:rPr>
        <w:t xml:space="preserve">осле положительных отзывов от руководителя </w:t>
      </w:r>
      <w:r w:rsidR="00F13C50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 xml:space="preserve">группы </w:t>
      </w:r>
      <w:r w:rsidR="001427C9" w:rsidRPr="006C7CA3">
        <w:rPr>
          <w:bCs/>
          <w:sz w:val="24"/>
          <w:szCs w:val="24"/>
        </w:rPr>
        <w:t xml:space="preserve">и </w:t>
      </w:r>
      <w:r w:rsidRPr="006C7CA3">
        <w:rPr>
          <w:bCs/>
          <w:sz w:val="24"/>
          <w:szCs w:val="24"/>
        </w:rPr>
        <w:t xml:space="preserve">проверяемого </w:t>
      </w:r>
      <w:r w:rsidR="00A46BED">
        <w:rPr>
          <w:bCs/>
          <w:sz w:val="24"/>
          <w:szCs w:val="24"/>
        </w:rPr>
        <w:t xml:space="preserve">органа </w:t>
      </w:r>
      <w:r w:rsidR="00A46BED" w:rsidRPr="00A46BED">
        <w:rPr>
          <w:bCs/>
          <w:color w:val="00B050"/>
          <w:sz w:val="24"/>
          <w:szCs w:val="24"/>
        </w:rPr>
        <w:t>по</w:t>
      </w:r>
      <w:r w:rsidR="00A46BED">
        <w:rPr>
          <w:bCs/>
          <w:sz w:val="24"/>
          <w:szCs w:val="24"/>
        </w:rPr>
        <w:t xml:space="preserve">  аккредитации</w:t>
      </w:r>
      <w:r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 xml:space="preserve">член </w:t>
      </w:r>
      <w:r w:rsidR="00F13C50" w:rsidRPr="006C7CA3">
        <w:rPr>
          <w:bCs/>
          <w:sz w:val="24"/>
          <w:szCs w:val="24"/>
        </w:rPr>
        <w:t>экспертной групп</w:t>
      </w:r>
      <w:r w:rsidR="000841AB" w:rsidRPr="006C7CA3">
        <w:rPr>
          <w:bCs/>
          <w:sz w:val="24"/>
          <w:szCs w:val="24"/>
        </w:rPr>
        <w:t>ы</w:t>
      </w:r>
      <w:r w:rsidR="001427C9" w:rsidRPr="006C7CA3">
        <w:rPr>
          <w:bCs/>
          <w:sz w:val="24"/>
          <w:szCs w:val="24"/>
        </w:rPr>
        <w:t xml:space="preserve"> - стажер </w:t>
      </w:r>
      <w:r w:rsidR="00A764BD" w:rsidRPr="006C7CA3">
        <w:rPr>
          <w:bCs/>
          <w:sz w:val="24"/>
          <w:szCs w:val="24"/>
        </w:rPr>
        <w:t>может быть включён</w:t>
      </w:r>
      <w:r w:rsidR="00F13C50" w:rsidRPr="006C7CA3">
        <w:rPr>
          <w:bCs/>
          <w:sz w:val="24"/>
          <w:szCs w:val="24"/>
        </w:rPr>
        <w:t>,</w:t>
      </w:r>
      <w:r w:rsidR="00A764BD" w:rsidRPr="006C7CA3">
        <w:rPr>
          <w:bCs/>
          <w:sz w:val="24"/>
          <w:szCs w:val="24"/>
        </w:rPr>
        <w:t xml:space="preserve"> </w:t>
      </w:r>
      <w:r w:rsidR="00F13C50" w:rsidRPr="006C7CA3">
        <w:rPr>
          <w:bCs/>
          <w:strike/>
          <w:sz w:val="24"/>
          <w:szCs w:val="24"/>
        </w:rPr>
        <w:t xml:space="preserve"> </w:t>
      </w:r>
      <w:r w:rsidRPr="006C7CA3">
        <w:rPr>
          <w:bCs/>
          <w:strike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>как член</w:t>
      </w:r>
      <w:r w:rsidRPr="006C7CA3">
        <w:rPr>
          <w:bCs/>
          <w:sz w:val="24"/>
          <w:szCs w:val="24"/>
        </w:rPr>
        <w:t xml:space="preserve"> </w:t>
      </w:r>
      <w:r w:rsidR="00F13C50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>группы</w:t>
      </w:r>
      <w:r w:rsidR="001427C9" w:rsidRPr="006C7CA3">
        <w:rPr>
          <w:bCs/>
          <w:sz w:val="24"/>
          <w:szCs w:val="24"/>
        </w:rPr>
        <w:t xml:space="preserve">. </w:t>
      </w:r>
    </w:p>
    <w:p w:rsidR="00695915" w:rsidRPr="006C7CA3" w:rsidRDefault="00695915" w:rsidP="00F62CC6">
      <w:pPr>
        <w:pStyle w:val="ab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0841AB" w:rsidRPr="006C7CA3">
        <w:rPr>
          <w:bCs/>
          <w:sz w:val="24"/>
          <w:szCs w:val="24"/>
        </w:rPr>
        <w:t>6</w:t>
      </w:r>
      <w:r w:rsidRPr="006C7CA3">
        <w:rPr>
          <w:bCs/>
          <w:sz w:val="24"/>
          <w:szCs w:val="24"/>
        </w:rPr>
        <w:t>.1.6</w:t>
      </w:r>
      <w:proofErr w:type="gramStart"/>
      <w:r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>Д</w:t>
      </w:r>
      <w:proofErr w:type="gramEnd"/>
      <w:r w:rsidR="001427C9" w:rsidRPr="006C7CA3">
        <w:rPr>
          <w:bCs/>
          <w:sz w:val="24"/>
          <w:szCs w:val="24"/>
        </w:rPr>
        <w:t xml:space="preserve">ля каждого члена </w:t>
      </w:r>
      <w:r w:rsidR="00976AA3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 xml:space="preserve">группы </w:t>
      </w:r>
      <w:r w:rsidR="000841AB"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>устанавлива</w:t>
      </w:r>
      <w:r w:rsidR="000841AB" w:rsidRPr="006C7CA3">
        <w:rPr>
          <w:bCs/>
          <w:sz w:val="24"/>
          <w:szCs w:val="24"/>
        </w:rPr>
        <w:t>ю</w:t>
      </w:r>
      <w:r w:rsidR="001427C9" w:rsidRPr="006C7CA3">
        <w:rPr>
          <w:bCs/>
          <w:sz w:val="24"/>
          <w:szCs w:val="24"/>
        </w:rPr>
        <w:t>т</w:t>
      </w:r>
      <w:r w:rsidR="000841AB" w:rsidRPr="006C7CA3">
        <w:rPr>
          <w:bCs/>
          <w:sz w:val="24"/>
          <w:szCs w:val="24"/>
        </w:rPr>
        <w:t>ся</w:t>
      </w:r>
      <w:r w:rsidR="001427C9" w:rsidRPr="006C7CA3">
        <w:rPr>
          <w:bCs/>
          <w:sz w:val="24"/>
          <w:szCs w:val="24"/>
        </w:rPr>
        <w:t xml:space="preserve"> </w:t>
      </w:r>
      <w:r w:rsidRPr="006C7CA3">
        <w:rPr>
          <w:bCs/>
          <w:sz w:val="24"/>
          <w:szCs w:val="24"/>
        </w:rPr>
        <w:t xml:space="preserve">функциональные обязанности согласно </w:t>
      </w:r>
      <w:r w:rsidR="000841AB" w:rsidRPr="006C7CA3">
        <w:rPr>
          <w:bCs/>
          <w:sz w:val="24"/>
          <w:szCs w:val="24"/>
        </w:rPr>
        <w:t xml:space="preserve">основной сферы деятельности и подобласти, в которых член экспертной группы компетентен. </w:t>
      </w:r>
    </w:p>
    <w:p w:rsidR="001C3391" w:rsidRPr="006C7CA3" w:rsidRDefault="000841AB" w:rsidP="000841AB">
      <w:pPr>
        <w:pStyle w:val="ab"/>
        <w:numPr>
          <w:ilvl w:val="1"/>
          <w:numId w:val="31"/>
        </w:numPr>
        <w:jc w:val="both"/>
        <w:rPr>
          <w:bCs/>
          <w:sz w:val="24"/>
          <w:szCs w:val="24"/>
        </w:rPr>
      </w:pPr>
      <w:r w:rsidRPr="006C7CA3">
        <w:rPr>
          <w:b/>
          <w:sz w:val="24"/>
          <w:szCs w:val="24"/>
        </w:rPr>
        <w:t>Выбор</w:t>
      </w:r>
      <w:r w:rsidR="001427C9" w:rsidRPr="006C7CA3">
        <w:rPr>
          <w:b/>
          <w:sz w:val="24"/>
          <w:szCs w:val="24"/>
        </w:rPr>
        <w:t xml:space="preserve"> руководителей </w:t>
      </w:r>
      <w:r w:rsidR="00976AA3" w:rsidRPr="006C7CA3">
        <w:rPr>
          <w:b/>
          <w:bCs/>
          <w:sz w:val="24"/>
          <w:szCs w:val="24"/>
        </w:rPr>
        <w:t>экспертной</w:t>
      </w:r>
      <w:r w:rsidR="00976AA3" w:rsidRPr="006C7CA3">
        <w:rPr>
          <w:bCs/>
          <w:sz w:val="24"/>
          <w:szCs w:val="24"/>
        </w:rPr>
        <w:t xml:space="preserve">  </w:t>
      </w:r>
      <w:r w:rsidR="0023200C" w:rsidRPr="006C7CA3">
        <w:rPr>
          <w:b/>
          <w:sz w:val="24"/>
          <w:szCs w:val="24"/>
        </w:rPr>
        <w:t xml:space="preserve">группы   </w:t>
      </w:r>
    </w:p>
    <w:p w:rsidR="00EA70E2" w:rsidRPr="006C7CA3" w:rsidRDefault="001C3391" w:rsidP="00F62CC6">
      <w:pPr>
        <w:pStyle w:val="ab"/>
        <w:ind w:left="0"/>
        <w:jc w:val="both"/>
        <w:rPr>
          <w:bCs/>
          <w:sz w:val="24"/>
          <w:szCs w:val="24"/>
        </w:rPr>
      </w:pPr>
      <w:r w:rsidRPr="006C7CA3">
        <w:rPr>
          <w:sz w:val="24"/>
          <w:szCs w:val="24"/>
        </w:rPr>
        <w:tab/>
      </w:r>
      <w:r w:rsidR="000841AB" w:rsidRPr="006C7CA3">
        <w:rPr>
          <w:sz w:val="24"/>
          <w:szCs w:val="24"/>
        </w:rPr>
        <w:t>6</w:t>
      </w:r>
      <w:r w:rsidRPr="006C7CA3">
        <w:rPr>
          <w:sz w:val="24"/>
          <w:szCs w:val="24"/>
        </w:rPr>
        <w:t>.2.1</w:t>
      </w:r>
      <w:proofErr w:type="gramStart"/>
      <w:r w:rsidRPr="006C7CA3">
        <w:rPr>
          <w:b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>П</w:t>
      </w:r>
      <w:proofErr w:type="gramEnd"/>
      <w:r w:rsidR="001427C9" w:rsidRPr="006C7CA3">
        <w:rPr>
          <w:bCs/>
          <w:sz w:val="24"/>
          <w:szCs w:val="24"/>
        </w:rPr>
        <w:t>осле определения минимального количества оценок</w:t>
      </w:r>
      <w:r w:rsidR="00EA70E2" w:rsidRPr="006C7CA3">
        <w:rPr>
          <w:bCs/>
          <w:sz w:val="24"/>
          <w:szCs w:val="24"/>
        </w:rPr>
        <w:t xml:space="preserve"> </w:t>
      </w:r>
      <w:r w:rsidR="000841AB" w:rsidRPr="006C7CA3">
        <w:rPr>
          <w:bCs/>
          <w:sz w:val="24"/>
          <w:szCs w:val="24"/>
        </w:rPr>
        <w:t xml:space="preserve">в качестве </w:t>
      </w:r>
      <w:r w:rsidR="00EA70E2" w:rsidRPr="006C7CA3">
        <w:rPr>
          <w:bCs/>
          <w:sz w:val="24"/>
          <w:szCs w:val="24"/>
        </w:rPr>
        <w:t xml:space="preserve"> </w:t>
      </w:r>
      <w:r w:rsidR="00976AA3" w:rsidRPr="006C7CA3">
        <w:rPr>
          <w:bCs/>
          <w:sz w:val="24"/>
          <w:szCs w:val="24"/>
        </w:rPr>
        <w:t xml:space="preserve">члена экспертной </w:t>
      </w:r>
      <w:r w:rsidR="0023200C" w:rsidRPr="006C7CA3">
        <w:rPr>
          <w:bCs/>
          <w:sz w:val="24"/>
          <w:szCs w:val="24"/>
        </w:rPr>
        <w:t xml:space="preserve">группы   </w:t>
      </w:r>
      <w:r w:rsidR="00976AA3"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 xml:space="preserve"> и положительных отзывов руководителей групп</w:t>
      </w:r>
      <w:r w:rsidR="00EA70E2" w:rsidRPr="006C7CA3">
        <w:rPr>
          <w:bCs/>
          <w:sz w:val="24"/>
          <w:szCs w:val="24"/>
        </w:rPr>
        <w:t>, а также органа по аккредитации, прошедшего взаимную оценку</w:t>
      </w:r>
      <w:r w:rsidR="001427C9" w:rsidRPr="006C7CA3">
        <w:rPr>
          <w:bCs/>
          <w:sz w:val="24"/>
          <w:szCs w:val="24"/>
        </w:rPr>
        <w:t xml:space="preserve">, </w:t>
      </w:r>
      <w:r w:rsidR="00EA70E2" w:rsidRPr="006C7CA3">
        <w:rPr>
          <w:bCs/>
          <w:sz w:val="24"/>
          <w:szCs w:val="24"/>
        </w:rPr>
        <w:t xml:space="preserve">Совет руководителей </w:t>
      </w:r>
      <w:r w:rsidR="001427C9" w:rsidRPr="006C7CA3">
        <w:rPr>
          <w:bCs/>
          <w:sz w:val="24"/>
          <w:szCs w:val="24"/>
        </w:rPr>
        <w:t xml:space="preserve">может предложить </w:t>
      </w:r>
      <w:r w:rsidR="00976AA3" w:rsidRPr="006C7CA3">
        <w:rPr>
          <w:bCs/>
          <w:sz w:val="24"/>
          <w:szCs w:val="24"/>
        </w:rPr>
        <w:t xml:space="preserve">ему </w:t>
      </w:r>
      <w:r w:rsidR="001427C9" w:rsidRPr="006C7CA3">
        <w:rPr>
          <w:bCs/>
          <w:sz w:val="24"/>
          <w:szCs w:val="24"/>
        </w:rPr>
        <w:t xml:space="preserve">стать руководителем </w:t>
      </w:r>
      <w:r w:rsidR="0023200C" w:rsidRPr="006C7CA3">
        <w:rPr>
          <w:bCs/>
          <w:sz w:val="24"/>
          <w:szCs w:val="24"/>
        </w:rPr>
        <w:t>экспертной группы</w:t>
      </w:r>
      <w:r w:rsidR="00976AA3" w:rsidRPr="006C7CA3">
        <w:rPr>
          <w:bCs/>
          <w:sz w:val="24"/>
          <w:szCs w:val="24"/>
        </w:rPr>
        <w:t>.</w:t>
      </w:r>
      <w:r w:rsidR="00976AA3" w:rsidRPr="006C7CA3">
        <w:rPr>
          <w:bCs/>
          <w:strike/>
          <w:sz w:val="24"/>
          <w:szCs w:val="24"/>
        </w:rPr>
        <w:t xml:space="preserve"> </w:t>
      </w:r>
    </w:p>
    <w:p w:rsidR="00D7341D" w:rsidRPr="006C7CA3" w:rsidRDefault="00EA70E2" w:rsidP="00F62CC6">
      <w:pPr>
        <w:pStyle w:val="ab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965F4E" w:rsidRPr="006C7CA3">
        <w:rPr>
          <w:bCs/>
          <w:sz w:val="24"/>
          <w:szCs w:val="24"/>
        </w:rPr>
        <w:t>6</w:t>
      </w:r>
      <w:r w:rsidRPr="006C7CA3">
        <w:rPr>
          <w:bCs/>
          <w:sz w:val="24"/>
          <w:szCs w:val="24"/>
        </w:rPr>
        <w:t>.2.2</w:t>
      </w:r>
      <w:proofErr w:type="gramStart"/>
      <w:r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>Д</w:t>
      </w:r>
      <w:proofErr w:type="gramEnd"/>
      <w:r w:rsidR="001427C9" w:rsidRPr="006C7CA3">
        <w:rPr>
          <w:bCs/>
          <w:sz w:val="24"/>
          <w:szCs w:val="24"/>
        </w:rPr>
        <w:t xml:space="preserve">ля демонстрации выполнения критериев компетентности, указанных в </w:t>
      </w:r>
      <w:r w:rsidRPr="006C7CA3">
        <w:rPr>
          <w:bCs/>
          <w:sz w:val="24"/>
          <w:szCs w:val="24"/>
        </w:rPr>
        <w:t xml:space="preserve">разделе </w:t>
      </w:r>
      <w:r w:rsidR="00965F4E" w:rsidRPr="006C7CA3">
        <w:rPr>
          <w:bCs/>
          <w:sz w:val="24"/>
          <w:szCs w:val="24"/>
        </w:rPr>
        <w:t>5</w:t>
      </w:r>
      <w:r w:rsidRPr="006C7CA3">
        <w:rPr>
          <w:bCs/>
          <w:sz w:val="24"/>
          <w:szCs w:val="24"/>
        </w:rPr>
        <w:t>.</w:t>
      </w:r>
      <w:r w:rsidR="001427C9" w:rsidRPr="006C7CA3">
        <w:rPr>
          <w:bCs/>
          <w:sz w:val="24"/>
          <w:szCs w:val="24"/>
        </w:rPr>
        <w:t xml:space="preserve">3,  </w:t>
      </w:r>
      <w:r w:rsidR="005B63D3" w:rsidRPr="006C7CA3">
        <w:rPr>
          <w:bCs/>
          <w:sz w:val="24"/>
          <w:szCs w:val="24"/>
        </w:rPr>
        <w:t xml:space="preserve">член </w:t>
      </w:r>
      <w:r w:rsidR="00976AA3" w:rsidRPr="006C7CA3">
        <w:rPr>
          <w:bCs/>
          <w:sz w:val="24"/>
          <w:szCs w:val="24"/>
        </w:rPr>
        <w:t xml:space="preserve">экспертной </w:t>
      </w:r>
      <w:r w:rsidR="0023200C" w:rsidRPr="006C7CA3">
        <w:rPr>
          <w:bCs/>
          <w:sz w:val="24"/>
          <w:szCs w:val="24"/>
        </w:rPr>
        <w:t xml:space="preserve">группы </w:t>
      </w:r>
      <w:r w:rsidR="001427C9" w:rsidRPr="006C7CA3">
        <w:rPr>
          <w:bCs/>
          <w:sz w:val="24"/>
          <w:szCs w:val="24"/>
        </w:rPr>
        <w:t>может сначала выступать в качестве заместителя</w:t>
      </w:r>
      <w:r w:rsidRPr="006C7CA3">
        <w:rPr>
          <w:bCs/>
          <w:sz w:val="24"/>
          <w:szCs w:val="24"/>
        </w:rPr>
        <w:t>/</w:t>
      </w:r>
      <w:r w:rsidR="001427C9" w:rsidRPr="006C7CA3">
        <w:rPr>
          <w:bCs/>
          <w:sz w:val="24"/>
          <w:szCs w:val="24"/>
        </w:rPr>
        <w:t xml:space="preserve">помощника </w:t>
      </w:r>
      <w:r w:rsidRPr="006C7CA3">
        <w:rPr>
          <w:bCs/>
          <w:sz w:val="24"/>
          <w:szCs w:val="24"/>
        </w:rPr>
        <w:t xml:space="preserve">руководителя </w:t>
      </w:r>
      <w:r w:rsidR="0023200C" w:rsidRPr="006C7CA3">
        <w:rPr>
          <w:bCs/>
          <w:sz w:val="24"/>
          <w:szCs w:val="24"/>
        </w:rPr>
        <w:t>экспертной группы</w:t>
      </w:r>
      <w:r w:rsidRPr="006C7CA3">
        <w:rPr>
          <w:bCs/>
          <w:sz w:val="24"/>
          <w:szCs w:val="24"/>
        </w:rPr>
        <w:t xml:space="preserve">, участвуя в </w:t>
      </w:r>
      <w:r w:rsidR="001427C9" w:rsidRPr="006C7CA3">
        <w:rPr>
          <w:bCs/>
          <w:sz w:val="24"/>
          <w:szCs w:val="24"/>
        </w:rPr>
        <w:t>планировании, подготовке, руководств</w:t>
      </w:r>
      <w:r w:rsidRPr="006C7CA3">
        <w:rPr>
          <w:bCs/>
          <w:sz w:val="24"/>
          <w:szCs w:val="24"/>
        </w:rPr>
        <w:t xml:space="preserve">е </w:t>
      </w:r>
      <w:r w:rsidR="001427C9" w:rsidRPr="006C7CA3">
        <w:rPr>
          <w:bCs/>
          <w:sz w:val="24"/>
          <w:szCs w:val="24"/>
        </w:rPr>
        <w:t xml:space="preserve">процессом </w:t>
      </w:r>
      <w:r w:rsidRPr="006C7CA3">
        <w:rPr>
          <w:bCs/>
          <w:sz w:val="24"/>
          <w:szCs w:val="24"/>
        </w:rPr>
        <w:t xml:space="preserve">взаимной </w:t>
      </w:r>
      <w:r w:rsidR="001427C9" w:rsidRPr="006C7CA3">
        <w:rPr>
          <w:bCs/>
          <w:sz w:val="24"/>
          <w:szCs w:val="24"/>
        </w:rPr>
        <w:t>оценки</w:t>
      </w:r>
      <w:r w:rsidR="00F62CC6"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 xml:space="preserve">или как </w:t>
      </w:r>
      <w:r w:rsidRPr="006C7CA3">
        <w:rPr>
          <w:bCs/>
          <w:sz w:val="24"/>
          <w:szCs w:val="24"/>
        </w:rPr>
        <w:t xml:space="preserve">руководитель </w:t>
      </w:r>
      <w:r w:rsidR="0023200C" w:rsidRPr="006C7CA3">
        <w:rPr>
          <w:bCs/>
          <w:sz w:val="24"/>
          <w:szCs w:val="24"/>
        </w:rPr>
        <w:t>экспертной группы</w:t>
      </w:r>
      <w:r w:rsidRPr="006C7CA3">
        <w:rPr>
          <w:bCs/>
          <w:sz w:val="24"/>
          <w:szCs w:val="24"/>
        </w:rPr>
        <w:t>, но</w:t>
      </w:r>
      <w:r w:rsidR="00F62CC6"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 xml:space="preserve">под руководством квалифицированного </w:t>
      </w:r>
      <w:r w:rsidR="007714B3" w:rsidRPr="006C7CA3">
        <w:rPr>
          <w:bCs/>
          <w:sz w:val="24"/>
          <w:szCs w:val="24"/>
        </w:rPr>
        <w:t>руководителя экспертной  группы</w:t>
      </w:r>
      <w:r w:rsidR="001427C9" w:rsidRPr="006C7CA3">
        <w:rPr>
          <w:bCs/>
          <w:sz w:val="24"/>
          <w:szCs w:val="24"/>
        </w:rPr>
        <w:t>.</w:t>
      </w:r>
    </w:p>
    <w:p w:rsidR="001427C9" w:rsidRPr="006C7CA3" w:rsidRDefault="00D7341D" w:rsidP="00F62CC6">
      <w:pPr>
        <w:pStyle w:val="ab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965F4E" w:rsidRPr="006C7CA3">
        <w:rPr>
          <w:b/>
          <w:bCs/>
          <w:sz w:val="24"/>
          <w:szCs w:val="24"/>
        </w:rPr>
        <w:t>6</w:t>
      </w:r>
      <w:r w:rsidRPr="006C7CA3">
        <w:rPr>
          <w:b/>
          <w:bCs/>
          <w:sz w:val="24"/>
          <w:szCs w:val="24"/>
        </w:rPr>
        <w:t>.3</w:t>
      </w:r>
      <w:r w:rsidRPr="006C7CA3">
        <w:rPr>
          <w:bCs/>
          <w:sz w:val="24"/>
          <w:szCs w:val="24"/>
        </w:rPr>
        <w:t xml:space="preserve"> </w:t>
      </w:r>
      <w:r w:rsidR="001427C9" w:rsidRPr="006C7CA3">
        <w:rPr>
          <w:b/>
          <w:bCs/>
          <w:sz w:val="24"/>
          <w:szCs w:val="24"/>
        </w:rPr>
        <w:t>Мониторинг и оценка эффективности</w:t>
      </w:r>
    </w:p>
    <w:p w:rsidR="00BE7D79" w:rsidRPr="006C7CA3" w:rsidRDefault="00871466" w:rsidP="00F62CC6">
      <w:pPr>
        <w:tabs>
          <w:tab w:val="num" w:pos="360"/>
        </w:tabs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r w:rsidRPr="006C7CA3">
        <w:rPr>
          <w:sz w:val="24"/>
          <w:szCs w:val="24"/>
        </w:rPr>
        <w:tab/>
      </w:r>
      <w:r w:rsidR="00965F4E" w:rsidRPr="006C7CA3">
        <w:rPr>
          <w:sz w:val="24"/>
          <w:szCs w:val="24"/>
        </w:rPr>
        <w:t>6</w:t>
      </w:r>
      <w:r w:rsidR="00BE7D79" w:rsidRPr="006C7CA3">
        <w:rPr>
          <w:sz w:val="24"/>
          <w:szCs w:val="24"/>
        </w:rPr>
        <w:t>.</w:t>
      </w:r>
      <w:r w:rsidRPr="006C7CA3">
        <w:rPr>
          <w:sz w:val="24"/>
          <w:szCs w:val="24"/>
        </w:rPr>
        <w:t>3.1</w:t>
      </w:r>
      <w:proofErr w:type="gramStart"/>
      <w:r w:rsidR="00BE7D79" w:rsidRPr="006C7CA3">
        <w:rPr>
          <w:sz w:val="24"/>
          <w:szCs w:val="24"/>
        </w:rPr>
        <w:t xml:space="preserve"> К</w:t>
      </w:r>
      <w:proofErr w:type="gramEnd"/>
      <w:r w:rsidR="00BE7D79" w:rsidRPr="006C7CA3">
        <w:rPr>
          <w:sz w:val="24"/>
          <w:szCs w:val="24"/>
        </w:rPr>
        <w:t xml:space="preserve">аждый орган по аккредитации </w:t>
      </w:r>
      <w:r w:rsidR="00835FB0" w:rsidRPr="006C7CA3">
        <w:rPr>
          <w:sz w:val="24"/>
          <w:szCs w:val="24"/>
        </w:rPr>
        <w:t xml:space="preserve">должен </w:t>
      </w:r>
      <w:r w:rsidR="00BE7D79" w:rsidRPr="006C7CA3">
        <w:rPr>
          <w:sz w:val="24"/>
          <w:szCs w:val="24"/>
        </w:rPr>
        <w:t>обеспеч</w:t>
      </w:r>
      <w:r w:rsidR="00835FB0" w:rsidRPr="006C7CA3">
        <w:rPr>
          <w:sz w:val="24"/>
          <w:szCs w:val="24"/>
        </w:rPr>
        <w:t>ить</w:t>
      </w:r>
      <w:r w:rsidR="00BE7D79" w:rsidRPr="006C7CA3">
        <w:rPr>
          <w:sz w:val="24"/>
          <w:szCs w:val="24"/>
        </w:rPr>
        <w:t xml:space="preserve"> проведение мониторинга квалификации оценщиков, включённых в «</w:t>
      </w:r>
      <w:r w:rsidR="00976AA3" w:rsidRPr="006C7CA3">
        <w:rPr>
          <w:sz w:val="24"/>
          <w:szCs w:val="24"/>
        </w:rPr>
        <w:t xml:space="preserve">Реестр </w:t>
      </w:r>
      <w:r w:rsidR="00BE7D79" w:rsidRPr="006C7CA3">
        <w:rPr>
          <w:sz w:val="24"/>
          <w:szCs w:val="24"/>
        </w:rPr>
        <w:t xml:space="preserve">оценщиков для участия во взаимных оценках» согласно процедурам, установленным Национальной системой аккредитации, в том числе с учетом политики ILAC-P11. </w:t>
      </w:r>
    </w:p>
    <w:p w:rsidR="00871466" w:rsidRPr="006C7CA3" w:rsidRDefault="00871466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sz w:val="24"/>
          <w:szCs w:val="24"/>
        </w:rPr>
        <w:tab/>
      </w:r>
      <w:r w:rsidR="00965F4E" w:rsidRPr="006C7CA3">
        <w:rPr>
          <w:sz w:val="24"/>
          <w:szCs w:val="24"/>
        </w:rPr>
        <w:t>6</w:t>
      </w:r>
      <w:r w:rsidRPr="006C7CA3">
        <w:rPr>
          <w:sz w:val="24"/>
          <w:szCs w:val="24"/>
        </w:rPr>
        <w:t>.3.2 Мониторинг деятельности и компетентности оценщика, привле</w:t>
      </w:r>
      <w:r w:rsidR="00EC003B" w:rsidRPr="006C7CA3">
        <w:rPr>
          <w:sz w:val="24"/>
          <w:szCs w:val="24"/>
        </w:rPr>
        <w:t xml:space="preserve">каемого </w:t>
      </w:r>
      <w:r w:rsidRPr="006C7CA3">
        <w:rPr>
          <w:sz w:val="24"/>
          <w:szCs w:val="24"/>
        </w:rPr>
        <w:t xml:space="preserve">к взаимной оценке, должен проводиться регулярно, но не реже одного раза в три года </w:t>
      </w:r>
      <w:r w:rsidR="00835FB0" w:rsidRPr="006C7CA3">
        <w:rPr>
          <w:sz w:val="24"/>
          <w:szCs w:val="24"/>
        </w:rPr>
        <w:t xml:space="preserve">для </w:t>
      </w:r>
      <w:r w:rsidRPr="006C7CA3">
        <w:rPr>
          <w:sz w:val="24"/>
          <w:szCs w:val="24"/>
        </w:rPr>
        <w:t xml:space="preserve">подтверждения </w:t>
      </w:r>
      <w:proofErr w:type="gramStart"/>
      <w:r w:rsidRPr="006C7CA3">
        <w:rPr>
          <w:sz w:val="24"/>
          <w:szCs w:val="24"/>
        </w:rPr>
        <w:t>его</w:t>
      </w:r>
      <w:proofErr w:type="gramEnd"/>
      <w:r w:rsidRPr="006C7CA3">
        <w:rPr>
          <w:sz w:val="24"/>
          <w:szCs w:val="24"/>
        </w:rPr>
        <w:t>/ее компетентности, а также разработки рекомендаций для улучшения его/ее работы.</w:t>
      </w:r>
    </w:p>
    <w:p w:rsidR="001427C9" w:rsidRPr="006C7CA3" w:rsidRDefault="00965F4E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>6</w:t>
      </w:r>
      <w:r w:rsidR="00835FB0" w:rsidRPr="006C7CA3">
        <w:rPr>
          <w:bCs/>
          <w:sz w:val="24"/>
          <w:szCs w:val="24"/>
        </w:rPr>
        <w:t xml:space="preserve">.3.3 </w:t>
      </w:r>
      <w:r w:rsidR="0023200C" w:rsidRPr="006C7CA3">
        <w:rPr>
          <w:bCs/>
          <w:sz w:val="24"/>
          <w:szCs w:val="24"/>
        </w:rPr>
        <w:t xml:space="preserve">Секретариат </w:t>
      </w:r>
      <w:r w:rsidR="001427C9" w:rsidRPr="006C7CA3">
        <w:rPr>
          <w:bCs/>
          <w:sz w:val="24"/>
          <w:szCs w:val="24"/>
        </w:rPr>
        <w:t>Со</w:t>
      </w:r>
      <w:r w:rsidR="00871466" w:rsidRPr="006C7CA3">
        <w:rPr>
          <w:bCs/>
          <w:sz w:val="24"/>
          <w:szCs w:val="24"/>
        </w:rPr>
        <w:t>вет</w:t>
      </w:r>
      <w:r w:rsidR="0023200C" w:rsidRPr="006C7CA3">
        <w:rPr>
          <w:bCs/>
          <w:sz w:val="24"/>
          <w:szCs w:val="24"/>
        </w:rPr>
        <w:t>а</w:t>
      </w:r>
      <w:r w:rsidR="00871466" w:rsidRPr="006C7CA3">
        <w:rPr>
          <w:bCs/>
          <w:sz w:val="24"/>
          <w:szCs w:val="24"/>
        </w:rPr>
        <w:t xml:space="preserve"> руководителей </w:t>
      </w:r>
      <w:r w:rsidR="001427C9" w:rsidRPr="006C7CA3">
        <w:rPr>
          <w:bCs/>
          <w:sz w:val="24"/>
          <w:szCs w:val="24"/>
        </w:rPr>
        <w:t>на постоянной основе проводит мониторинг за работой оценщиков</w:t>
      </w:r>
      <w:r w:rsidR="002D0A74" w:rsidRPr="006C7CA3">
        <w:rPr>
          <w:bCs/>
          <w:sz w:val="24"/>
          <w:szCs w:val="24"/>
        </w:rPr>
        <w:t xml:space="preserve">, участвующих во </w:t>
      </w:r>
      <w:r w:rsidR="001427C9" w:rsidRPr="006C7CA3">
        <w:rPr>
          <w:bCs/>
          <w:sz w:val="24"/>
          <w:szCs w:val="24"/>
        </w:rPr>
        <w:t xml:space="preserve"> </w:t>
      </w:r>
      <w:r w:rsidR="002D0A74" w:rsidRPr="006C7CA3">
        <w:rPr>
          <w:bCs/>
          <w:sz w:val="24"/>
          <w:szCs w:val="24"/>
        </w:rPr>
        <w:t>взаимной оценке.</w:t>
      </w:r>
    </w:p>
    <w:p w:rsidR="001427C9" w:rsidRPr="006C7CA3" w:rsidRDefault="00965F4E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>6</w:t>
      </w:r>
      <w:r w:rsidR="00816705" w:rsidRPr="006C7CA3">
        <w:rPr>
          <w:bCs/>
          <w:sz w:val="24"/>
          <w:szCs w:val="24"/>
        </w:rPr>
        <w:t xml:space="preserve">.3.4 </w:t>
      </w:r>
      <w:r w:rsidR="001427C9" w:rsidRPr="006C7CA3">
        <w:rPr>
          <w:bCs/>
          <w:sz w:val="24"/>
          <w:szCs w:val="24"/>
        </w:rPr>
        <w:t xml:space="preserve">Мониторинг руководителей и членов </w:t>
      </w:r>
      <w:r w:rsidR="0023200C" w:rsidRPr="006C7CA3">
        <w:rPr>
          <w:bCs/>
          <w:sz w:val="24"/>
          <w:szCs w:val="24"/>
        </w:rPr>
        <w:t xml:space="preserve">экспертной группы </w:t>
      </w:r>
      <w:r w:rsidR="001427C9" w:rsidRPr="006C7CA3">
        <w:rPr>
          <w:bCs/>
          <w:sz w:val="24"/>
          <w:szCs w:val="24"/>
        </w:rPr>
        <w:t xml:space="preserve">должен состоять из сбора и оценки обратной связи со стороны оцениваемых </w:t>
      </w:r>
      <w:r w:rsidR="00816705" w:rsidRPr="006C7CA3">
        <w:rPr>
          <w:bCs/>
          <w:sz w:val="24"/>
          <w:szCs w:val="24"/>
        </w:rPr>
        <w:t xml:space="preserve">органов </w:t>
      </w:r>
      <w:r w:rsidR="00A46BED">
        <w:rPr>
          <w:bCs/>
          <w:color w:val="00B050"/>
          <w:sz w:val="24"/>
          <w:szCs w:val="24"/>
        </w:rPr>
        <w:t xml:space="preserve">по </w:t>
      </w:r>
      <w:r w:rsidR="00816705" w:rsidRPr="006C7CA3">
        <w:rPr>
          <w:bCs/>
          <w:sz w:val="24"/>
          <w:szCs w:val="24"/>
        </w:rPr>
        <w:t>аккредитации</w:t>
      </w:r>
      <w:r w:rsidR="001427C9" w:rsidRPr="006C7CA3">
        <w:rPr>
          <w:bCs/>
          <w:sz w:val="24"/>
          <w:szCs w:val="24"/>
        </w:rPr>
        <w:t>.</w:t>
      </w:r>
    </w:p>
    <w:p w:rsidR="00816705" w:rsidRPr="006C7CA3" w:rsidRDefault="00965F4E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>6</w:t>
      </w:r>
      <w:r w:rsidR="00816705" w:rsidRPr="006C7CA3">
        <w:rPr>
          <w:bCs/>
          <w:sz w:val="24"/>
          <w:szCs w:val="24"/>
        </w:rPr>
        <w:t xml:space="preserve">.3.5 </w:t>
      </w:r>
      <w:r w:rsidR="001427C9" w:rsidRPr="006C7CA3">
        <w:rPr>
          <w:bCs/>
          <w:sz w:val="24"/>
          <w:szCs w:val="24"/>
        </w:rPr>
        <w:t xml:space="preserve">Мониторинг </w:t>
      </w:r>
      <w:r w:rsidR="00EC003B" w:rsidRPr="006C7CA3">
        <w:rPr>
          <w:bCs/>
          <w:sz w:val="24"/>
          <w:szCs w:val="24"/>
        </w:rPr>
        <w:t>ч</w:t>
      </w:r>
      <w:r w:rsidR="001427C9" w:rsidRPr="006C7CA3">
        <w:rPr>
          <w:bCs/>
          <w:sz w:val="24"/>
          <w:szCs w:val="24"/>
        </w:rPr>
        <w:t xml:space="preserve">ленов </w:t>
      </w:r>
      <w:r w:rsidR="0023200C" w:rsidRPr="006C7CA3">
        <w:rPr>
          <w:bCs/>
          <w:sz w:val="24"/>
          <w:szCs w:val="24"/>
        </w:rPr>
        <w:t xml:space="preserve">экспертной группы </w:t>
      </w:r>
      <w:r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 xml:space="preserve"> также должен включать оценку каждым</w:t>
      </w:r>
      <w:r w:rsidR="00EC003B" w:rsidRPr="006C7CA3">
        <w:rPr>
          <w:bCs/>
          <w:sz w:val="24"/>
          <w:szCs w:val="24"/>
        </w:rPr>
        <w:t xml:space="preserve"> руководителем </w:t>
      </w:r>
      <w:r w:rsidR="0023200C" w:rsidRPr="006C7CA3">
        <w:rPr>
          <w:bCs/>
          <w:sz w:val="24"/>
          <w:szCs w:val="24"/>
        </w:rPr>
        <w:t>экспертной группы</w:t>
      </w:r>
      <w:r w:rsidR="001427C9" w:rsidRPr="006C7CA3">
        <w:rPr>
          <w:bCs/>
          <w:sz w:val="24"/>
          <w:szCs w:val="24"/>
        </w:rPr>
        <w:t xml:space="preserve">, в которых </w:t>
      </w:r>
      <w:r w:rsidR="00EC003B" w:rsidRPr="006C7CA3">
        <w:rPr>
          <w:bCs/>
          <w:sz w:val="24"/>
          <w:szCs w:val="24"/>
        </w:rPr>
        <w:t xml:space="preserve">он </w:t>
      </w:r>
      <w:r w:rsidR="001427C9" w:rsidRPr="006C7CA3">
        <w:rPr>
          <w:bCs/>
          <w:sz w:val="24"/>
          <w:szCs w:val="24"/>
        </w:rPr>
        <w:t xml:space="preserve">принимает участие. </w:t>
      </w:r>
    </w:p>
    <w:p w:rsidR="001427C9" w:rsidRPr="006C7CA3" w:rsidRDefault="00965F4E" w:rsidP="00F62CC6">
      <w:pPr>
        <w:widowControl w:val="0"/>
        <w:overflowPunct w:val="0"/>
        <w:autoSpaceDE w:val="0"/>
        <w:autoSpaceDN w:val="0"/>
        <w:adjustRightInd w:val="0"/>
        <w:spacing w:line="249" w:lineRule="auto"/>
        <w:ind w:firstLine="708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>6</w:t>
      </w:r>
      <w:r w:rsidR="00816705" w:rsidRPr="006C7CA3">
        <w:rPr>
          <w:bCs/>
          <w:sz w:val="24"/>
          <w:szCs w:val="24"/>
        </w:rPr>
        <w:t xml:space="preserve">.3.6 </w:t>
      </w:r>
      <w:r w:rsidR="001427C9" w:rsidRPr="006C7CA3">
        <w:rPr>
          <w:bCs/>
          <w:sz w:val="24"/>
          <w:szCs w:val="24"/>
        </w:rPr>
        <w:t xml:space="preserve">Мониторинг </w:t>
      </w:r>
      <w:r w:rsidRPr="006C7CA3">
        <w:rPr>
          <w:bCs/>
          <w:sz w:val="24"/>
          <w:szCs w:val="24"/>
        </w:rPr>
        <w:t>р</w:t>
      </w:r>
      <w:r w:rsidR="001427C9" w:rsidRPr="006C7CA3">
        <w:rPr>
          <w:bCs/>
          <w:sz w:val="24"/>
          <w:szCs w:val="24"/>
        </w:rPr>
        <w:t>уководител</w:t>
      </w:r>
      <w:r w:rsidRPr="006C7CA3">
        <w:rPr>
          <w:bCs/>
          <w:sz w:val="24"/>
          <w:szCs w:val="24"/>
        </w:rPr>
        <w:t>я</w:t>
      </w:r>
      <w:r w:rsidR="001427C9" w:rsidRPr="006C7CA3">
        <w:rPr>
          <w:bCs/>
          <w:sz w:val="24"/>
          <w:szCs w:val="24"/>
        </w:rPr>
        <w:t xml:space="preserve"> </w:t>
      </w:r>
      <w:r w:rsidR="0023200C" w:rsidRPr="006C7CA3">
        <w:rPr>
          <w:bCs/>
          <w:sz w:val="24"/>
          <w:szCs w:val="24"/>
        </w:rPr>
        <w:t xml:space="preserve">экспертной группы </w:t>
      </w:r>
      <w:r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t xml:space="preserve"> должен включать обратную связь от членов </w:t>
      </w:r>
      <w:r w:rsidR="0023200C" w:rsidRPr="006C7CA3">
        <w:rPr>
          <w:bCs/>
          <w:sz w:val="24"/>
          <w:szCs w:val="24"/>
        </w:rPr>
        <w:t>экспертной группы</w:t>
      </w:r>
      <w:r w:rsidR="001427C9" w:rsidRPr="006C7CA3">
        <w:rPr>
          <w:bCs/>
          <w:sz w:val="24"/>
          <w:szCs w:val="24"/>
        </w:rPr>
        <w:t>.</w:t>
      </w:r>
    </w:p>
    <w:p w:rsidR="00965F4E" w:rsidRPr="006C7CA3" w:rsidRDefault="00965F4E" w:rsidP="00965F4E">
      <w:pPr>
        <w:pStyle w:val="Default"/>
        <w:ind w:firstLine="708"/>
        <w:jc w:val="both"/>
        <w:rPr>
          <w:color w:val="auto"/>
        </w:rPr>
      </w:pPr>
      <w:r w:rsidRPr="006C7CA3">
        <w:rPr>
          <w:bCs/>
          <w:color w:val="auto"/>
        </w:rPr>
        <w:t>6</w:t>
      </w:r>
      <w:r w:rsidR="00816705" w:rsidRPr="006C7CA3">
        <w:rPr>
          <w:bCs/>
          <w:color w:val="auto"/>
        </w:rPr>
        <w:t>.3.7</w:t>
      </w:r>
      <w:r w:rsidR="001427C9" w:rsidRPr="006C7CA3">
        <w:rPr>
          <w:bCs/>
          <w:color w:val="auto"/>
        </w:rPr>
        <w:t>.</w:t>
      </w:r>
      <w:r w:rsidRPr="006C7CA3">
        <w:rPr>
          <w:color w:val="auto"/>
        </w:rPr>
        <w:t xml:space="preserve"> Все отчеты по мониторингу направляются в Секретариат Совета руководителей для их анализа и учета.  </w:t>
      </w:r>
    </w:p>
    <w:p w:rsidR="00CA6DA7" w:rsidRPr="006C7CA3" w:rsidRDefault="00965F4E" w:rsidP="009A51D3">
      <w:pPr>
        <w:pStyle w:val="Default"/>
        <w:ind w:firstLine="708"/>
        <w:jc w:val="both"/>
        <w:rPr>
          <w:color w:val="auto"/>
        </w:rPr>
      </w:pPr>
      <w:r w:rsidRPr="006C7CA3">
        <w:rPr>
          <w:color w:val="auto"/>
        </w:rPr>
        <w:t>6</w:t>
      </w:r>
      <w:r w:rsidR="00CA6DA7" w:rsidRPr="006C7CA3">
        <w:rPr>
          <w:color w:val="auto"/>
        </w:rPr>
        <w:t xml:space="preserve">.3.8 Действия по результатам мониторинга могут предусматривать: </w:t>
      </w:r>
    </w:p>
    <w:p w:rsidR="00CA6DA7" w:rsidRPr="006C7CA3" w:rsidRDefault="00CA6DA7" w:rsidP="009A51D3">
      <w:pPr>
        <w:pStyle w:val="Default"/>
        <w:ind w:firstLine="708"/>
        <w:jc w:val="both"/>
        <w:rPr>
          <w:b/>
          <w:color w:val="auto"/>
        </w:rPr>
      </w:pPr>
      <w:r w:rsidRPr="006C7CA3">
        <w:rPr>
          <w:color w:val="auto"/>
        </w:rPr>
        <w:t>- постоянное обучение оценщиков и руководителей групп, задействованных в процесс</w:t>
      </w:r>
      <w:r w:rsidR="00965F4E" w:rsidRPr="006C7CA3">
        <w:rPr>
          <w:color w:val="auto"/>
        </w:rPr>
        <w:t>е</w:t>
      </w:r>
      <w:r w:rsidRPr="006C7CA3">
        <w:rPr>
          <w:color w:val="auto"/>
        </w:rPr>
        <w:t xml:space="preserve"> взаимной оценки </w:t>
      </w:r>
      <w:r w:rsidR="00A46BED">
        <w:rPr>
          <w:color w:val="auto"/>
        </w:rPr>
        <w:t xml:space="preserve">органа </w:t>
      </w:r>
      <w:r w:rsidR="00A46BED" w:rsidRPr="00A46BED">
        <w:rPr>
          <w:color w:val="00B050"/>
        </w:rPr>
        <w:t xml:space="preserve">по </w:t>
      </w:r>
      <w:r w:rsidR="00A46BED">
        <w:rPr>
          <w:color w:val="auto"/>
        </w:rPr>
        <w:t xml:space="preserve"> аккредитации</w:t>
      </w:r>
      <w:r w:rsidRPr="006C7CA3">
        <w:rPr>
          <w:color w:val="auto"/>
        </w:rPr>
        <w:t xml:space="preserve"> (семинары, конференции и др.); </w:t>
      </w:r>
    </w:p>
    <w:p w:rsidR="002D0A74" w:rsidRPr="006C7CA3" w:rsidRDefault="002D0A74" w:rsidP="009A51D3">
      <w:pPr>
        <w:pStyle w:val="Default"/>
        <w:jc w:val="both"/>
        <w:rPr>
          <w:color w:val="auto"/>
          <w:sz w:val="23"/>
          <w:szCs w:val="23"/>
        </w:rPr>
      </w:pPr>
      <w:r w:rsidRPr="006C7CA3">
        <w:rPr>
          <w:b/>
          <w:bCs/>
          <w:color w:val="auto"/>
          <w:sz w:val="18"/>
        </w:rPr>
        <w:tab/>
      </w:r>
      <w:r w:rsidR="00976AA3" w:rsidRPr="006C7CA3">
        <w:rPr>
          <w:b/>
          <w:bCs/>
          <w:color w:val="auto"/>
          <w:sz w:val="18"/>
        </w:rPr>
        <w:t xml:space="preserve"> </w:t>
      </w:r>
      <w:r w:rsidRPr="006C7CA3">
        <w:rPr>
          <w:b/>
          <w:bCs/>
          <w:color w:val="auto"/>
          <w:sz w:val="18"/>
        </w:rPr>
        <w:t xml:space="preserve">- </w:t>
      </w:r>
      <w:r w:rsidRPr="006C7CA3">
        <w:rPr>
          <w:color w:val="auto"/>
          <w:sz w:val="23"/>
          <w:szCs w:val="23"/>
        </w:rPr>
        <w:t>совершенствовани</w:t>
      </w:r>
      <w:r w:rsidR="00965F4E" w:rsidRPr="006C7CA3">
        <w:rPr>
          <w:color w:val="auto"/>
          <w:sz w:val="23"/>
          <w:szCs w:val="23"/>
        </w:rPr>
        <w:t>е</w:t>
      </w:r>
      <w:r w:rsidRPr="006C7CA3">
        <w:rPr>
          <w:color w:val="auto"/>
          <w:sz w:val="23"/>
          <w:szCs w:val="23"/>
        </w:rPr>
        <w:t xml:space="preserve"> своих знаний и навыков посредством самообучения по постоянному профессиональному развитию;</w:t>
      </w:r>
    </w:p>
    <w:p w:rsidR="002D0A74" w:rsidRPr="006C7CA3" w:rsidRDefault="002D0A74" w:rsidP="009A51D3">
      <w:pPr>
        <w:pStyle w:val="Default"/>
        <w:jc w:val="both"/>
        <w:rPr>
          <w:color w:val="auto"/>
          <w:sz w:val="23"/>
          <w:szCs w:val="23"/>
        </w:rPr>
      </w:pPr>
      <w:r w:rsidRPr="006C7CA3">
        <w:rPr>
          <w:color w:val="auto"/>
          <w:sz w:val="23"/>
          <w:szCs w:val="23"/>
        </w:rPr>
        <w:tab/>
        <w:t>- участие в группах по гармонизации  документов по оценщикам;</w:t>
      </w:r>
    </w:p>
    <w:p w:rsidR="007714B3" w:rsidRPr="006C7CA3" w:rsidRDefault="002D0A74" w:rsidP="009A51D3">
      <w:pPr>
        <w:pStyle w:val="Default"/>
        <w:jc w:val="both"/>
        <w:rPr>
          <w:color w:val="auto"/>
          <w:sz w:val="23"/>
          <w:szCs w:val="23"/>
        </w:rPr>
      </w:pPr>
      <w:r w:rsidRPr="006C7CA3">
        <w:rPr>
          <w:color w:val="auto"/>
          <w:sz w:val="23"/>
          <w:szCs w:val="23"/>
        </w:rPr>
        <w:tab/>
        <w:t>- участие в работе по взаимной оценке в качестве наставника;</w:t>
      </w:r>
    </w:p>
    <w:p w:rsidR="002D0A74" w:rsidRPr="006C7CA3" w:rsidRDefault="007714B3" w:rsidP="009A51D3">
      <w:pPr>
        <w:pStyle w:val="Default"/>
        <w:jc w:val="both"/>
        <w:rPr>
          <w:color w:val="auto"/>
          <w:sz w:val="23"/>
          <w:szCs w:val="23"/>
        </w:rPr>
      </w:pPr>
      <w:r w:rsidRPr="006C7CA3">
        <w:rPr>
          <w:color w:val="auto"/>
          <w:sz w:val="23"/>
          <w:szCs w:val="23"/>
        </w:rPr>
        <w:tab/>
        <w:t xml:space="preserve">- </w:t>
      </w:r>
      <w:r w:rsidR="002D0A74" w:rsidRPr="006C7CA3">
        <w:rPr>
          <w:color w:val="auto"/>
          <w:sz w:val="23"/>
          <w:szCs w:val="23"/>
        </w:rPr>
        <w:t xml:space="preserve"> участие в мониторинге других оценщиков, участвующих во взаимной оценке. </w:t>
      </w:r>
    </w:p>
    <w:p w:rsidR="001427C9" w:rsidRPr="006C7CA3" w:rsidRDefault="00CA6DA7" w:rsidP="009A51D3">
      <w:pPr>
        <w:pStyle w:val="Default"/>
        <w:jc w:val="both"/>
        <w:rPr>
          <w:b/>
          <w:bCs/>
          <w:color w:val="auto"/>
        </w:rPr>
      </w:pPr>
      <w:r w:rsidRPr="006C7CA3">
        <w:rPr>
          <w:rFonts w:ascii="Wingdings" w:hAnsi="Wingdings" w:cs="Wingdings"/>
          <w:color w:val="auto"/>
        </w:rPr>
        <w:t></w:t>
      </w:r>
      <w:r w:rsidRPr="006C7CA3">
        <w:rPr>
          <w:color w:val="auto"/>
        </w:rPr>
        <w:t xml:space="preserve"> </w:t>
      </w:r>
      <w:r w:rsidR="007827BF" w:rsidRPr="006C7CA3">
        <w:rPr>
          <w:bCs/>
          <w:color w:val="auto"/>
        </w:rPr>
        <w:tab/>
      </w:r>
      <w:r w:rsidR="00965F4E" w:rsidRPr="006C7CA3">
        <w:rPr>
          <w:b/>
          <w:bCs/>
          <w:color w:val="auto"/>
        </w:rPr>
        <w:t>6</w:t>
      </w:r>
      <w:r w:rsidR="007827BF" w:rsidRPr="006C7CA3">
        <w:rPr>
          <w:b/>
          <w:bCs/>
          <w:color w:val="auto"/>
        </w:rPr>
        <w:t xml:space="preserve">.4 </w:t>
      </w:r>
      <w:r w:rsidR="001427C9" w:rsidRPr="006C7CA3">
        <w:rPr>
          <w:b/>
          <w:bCs/>
          <w:color w:val="auto"/>
        </w:rPr>
        <w:t>Совершенствование и гармонизация</w:t>
      </w:r>
    </w:p>
    <w:p w:rsidR="001427C9" w:rsidRPr="006C7CA3" w:rsidRDefault="007827BF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 xml:space="preserve">           </w:t>
      </w:r>
      <w:r w:rsidR="00965F4E" w:rsidRPr="006C7CA3">
        <w:rPr>
          <w:bCs/>
          <w:sz w:val="24"/>
          <w:szCs w:val="24"/>
        </w:rPr>
        <w:t>6</w:t>
      </w:r>
      <w:r w:rsidRPr="006C7CA3">
        <w:rPr>
          <w:bCs/>
          <w:sz w:val="24"/>
          <w:szCs w:val="24"/>
        </w:rPr>
        <w:t xml:space="preserve">.4.1 </w:t>
      </w:r>
      <w:r w:rsidR="001427C9" w:rsidRPr="006C7CA3">
        <w:rPr>
          <w:bCs/>
          <w:sz w:val="24"/>
          <w:szCs w:val="24"/>
        </w:rPr>
        <w:t xml:space="preserve">Должны быть реализованы процедуры по улучшению работы оценщиков (руководителей и членов </w:t>
      </w:r>
      <w:r w:rsidR="0023200C" w:rsidRPr="006C7CA3">
        <w:rPr>
          <w:bCs/>
          <w:sz w:val="24"/>
          <w:szCs w:val="24"/>
        </w:rPr>
        <w:t>экспертной группы</w:t>
      </w:r>
      <w:r w:rsidR="001427C9" w:rsidRPr="006C7CA3">
        <w:rPr>
          <w:bCs/>
          <w:sz w:val="24"/>
          <w:szCs w:val="24"/>
        </w:rPr>
        <w:t>) и по согласованию</w:t>
      </w:r>
      <w:r w:rsidR="002D6D3A" w:rsidRPr="006C7CA3">
        <w:rPr>
          <w:bCs/>
          <w:sz w:val="24"/>
          <w:szCs w:val="24"/>
        </w:rPr>
        <w:t xml:space="preserve"> деятельности</w:t>
      </w:r>
      <w:r w:rsidR="001427C9" w:rsidRPr="006C7CA3">
        <w:rPr>
          <w:bCs/>
          <w:sz w:val="24"/>
          <w:szCs w:val="24"/>
        </w:rPr>
        <w:t xml:space="preserve"> </w:t>
      </w:r>
      <w:r w:rsidR="002D6D3A" w:rsidRPr="006C7CA3">
        <w:rPr>
          <w:bCs/>
          <w:sz w:val="24"/>
          <w:szCs w:val="24"/>
        </w:rPr>
        <w:t xml:space="preserve">по </w:t>
      </w:r>
      <w:r w:rsidRPr="006C7CA3">
        <w:rPr>
          <w:bCs/>
          <w:sz w:val="24"/>
          <w:szCs w:val="24"/>
        </w:rPr>
        <w:t>взаимны</w:t>
      </w:r>
      <w:r w:rsidR="002D6D3A" w:rsidRPr="006C7CA3">
        <w:rPr>
          <w:bCs/>
          <w:sz w:val="24"/>
          <w:szCs w:val="24"/>
        </w:rPr>
        <w:t>м</w:t>
      </w:r>
      <w:r w:rsidRPr="006C7CA3">
        <w:rPr>
          <w:bCs/>
          <w:sz w:val="24"/>
          <w:szCs w:val="24"/>
        </w:rPr>
        <w:t xml:space="preserve"> </w:t>
      </w:r>
      <w:r w:rsidR="001427C9" w:rsidRPr="006C7CA3">
        <w:rPr>
          <w:bCs/>
          <w:sz w:val="24"/>
          <w:szCs w:val="24"/>
        </w:rPr>
        <w:lastRenderedPageBreak/>
        <w:t>оцен</w:t>
      </w:r>
      <w:r w:rsidR="002D6D3A" w:rsidRPr="006C7CA3">
        <w:rPr>
          <w:bCs/>
          <w:sz w:val="24"/>
          <w:szCs w:val="24"/>
        </w:rPr>
        <w:t>кам</w:t>
      </w:r>
      <w:r w:rsidR="001427C9" w:rsidRPr="006C7CA3">
        <w:rPr>
          <w:bCs/>
          <w:sz w:val="24"/>
          <w:szCs w:val="24"/>
        </w:rPr>
        <w:t xml:space="preserve"> путем:</w:t>
      </w:r>
    </w:p>
    <w:p w:rsidR="001427C9" w:rsidRPr="006C7CA3" w:rsidRDefault="001427C9" w:rsidP="00DE6CE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 xml:space="preserve">а) обмена опытом на регулярных встречах оценщиков </w:t>
      </w:r>
      <w:r w:rsidR="00DE6CE2" w:rsidRPr="006C7CA3">
        <w:rPr>
          <w:bCs/>
          <w:sz w:val="24"/>
          <w:szCs w:val="24"/>
        </w:rPr>
        <w:t xml:space="preserve"> по </w:t>
      </w:r>
      <w:r w:rsidR="007827BF" w:rsidRPr="006C7CA3">
        <w:rPr>
          <w:bCs/>
          <w:sz w:val="24"/>
          <w:szCs w:val="24"/>
        </w:rPr>
        <w:t xml:space="preserve">взаимной </w:t>
      </w:r>
      <w:r w:rsidRPr="006C7CA3">
        <w:rPr>
          <w:bCs/>
          <w:sz w:val="24"/>
          <w:szCs w:val="24"/>
        </w:rPr>
        <w:t xml:space="preserve"> оценк</w:t>
      </w:r>
      <w:r w:rsidR="002D6D3A" w:rsidRPr="006C7CA3">
        <w:rPr>
          <w:bCs/>
          <w:sz w:val="24"/>
          <w:szCs w:val="24"/>
        </w:rPr>
        <w:t>е</w:t>
      </w:r>
      <w:r w:rsidRPr="006C7CA3">
        <w:rPr>
          <w:bCs/>
          <w:sz w:val="24"/>
          <w:szCs w:val="24"/>
        </w:rPr>
        <w:t>.</w:t>
      </w:r>
    </w:p>
    <w:p w:rsidR="001427C9" w:rsidRPr="006C7CA3" w:rsidRDefault="001427C9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 xml:space="preserve">в) обратной связи </w:t>
      </w:r>
      <w:r w:rsidR="002D6D3A" w:rsidRPr="006C7CA3">
        <w:rPr>
          <w:bCs/>
          <w:sz w:val="24"/>
          <w:szCs w:val="24"/>
        </w:rPr>
        <w:t>о работе</w:t>
      </w:r>
      <w:r w:rsidRPr="006C7CA3">
        <w:rPr>
          <w:bCs/>
          <w:sz w:val="24"/>
          <w:szCs w:val="24"/>
        </w:rPr>
        <w:t xml:space="preserve"> оценщик</w:t>
      </w:r>
      <w:r w:rsidR="002D6D3A" w:rsidRPr="006C7CA3">
        <w:rPr>
          <w:bCs/>
          <w:sz w:val="24"/>
          <w:szCs w:val="24"/>
        </w:rPr>
        <w:t>ов,</w:t>
      </w:r>
      <w:r w:rsidRPr="006C7CA3">
        <w:rPr>
          <w:bCs/>
          <w:sz w:val="24"/>
          <w:szCs w:val="24"/>
        </w:rPr>
        <w:t xml:space="preserve"> </w:t>
      </w:r>
      <w:r w:rsidR="002D6D3A" w:rsidRPr="006C7CA3">
        <w:rPr>
          <w:bCs/>
          <w:sz w:val="24"/>
          <w:szCs w:val="24"/>
        </w:rPr>
        <w:t xml:space="preserve"> </w:t>
      </w:r>
      <w:r w:rsidRPr="006C7CA3">
        <w:rPr>
          <w:bCs/>
          <w:sz w:val="24"/>
          <w:szCs w:val="24"/>
        </w:rPr>
        <w:t xml:space="preserve"> полученн</w:t>
      </w:r>
      <w:r w:rsidR="002D6D3A" w:rsidRPr="006C7CA3">
        <w:rPr>
          <w:bCs/>
          <w:sz w:val="24"/>
          <w:szCs w:val="24"/>
        </w:rPr>
        <w:t>ой</w:t>
      </w:r>
      <w:r w:rsidRPr="006C7CA3">
        <w:rPr>
          <w:bCs/>
          <w:sz w:val="24"/>
          <w:szCs w:val="24"/>
        </w:rPr>
        <w:t xml:space="preserve"> от </w:t>
      </w:r>
      <w:r w:rsidR="00A46BED">
        <w:rPr>
          <w:bCs/>
          <w:sz w:val="24"/>
          <w:szCs w:val="24"/>
        </w:rPr>
        <w:t>органа по  аккредитации</w:t>
      </w:r>
      <w:r w:rsidRPr="006C7CA3">
        <w:rPr>
          <w:bCs/>
          <w:sz w:val="24"/>
          <w:szCs w:val="24"/>
        </w:rPr>
        <w:t xml:space="preserve"> и/или руководителя </w:t>
      </w:r>
      <w:r w:rsidR="0023200C" w:rsidRPr="006C7CA3">
        <w:rPr>
          <w:bCs/>
          <w:sz w:val="24"/>
          <w:szCs w:val="24"/>
        </w:rPr>
        <w:t>экспертной группы</w:t>
      </w:r>
      <w:r w:rsidRPr="006C7CA3">
        <w:rPr>
          <w:bCs/>
          <w:sz w:val="24"/>
          <w:szCs w:val="24"/>
        </w:rPr>
        <w:t>/</w:t>
      </w:r>
      <w:r w:rsidR="002D6D3A" w:rsidRPr="006C7CA3">
        <w:rPr>
          <w:bCs/>
          <w:sz w:val="24"/>
          <w:szCs w:val="24"/>
        </w:rPr>
        <w:t>ее</w:t>
      </w:r>
      <w:r w:rsidRPr="006C7CA3">
        <w:rPr>
          <w:bCs/>
          <w:sz w:val="24"/>
          <w:szCs w:val="24"/>
        </w:rPr>
        <w:t xml:space="preserve"> члена (членов) и/или лиц, принимающих решения.</w:t>
      </w:r>
    </w:p>
    <w:p w:rsidR="001427C9" w:rsidRPr="006C7CA3" w:rsidRDefault="002D0A74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352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ab/>
      </w:r>
      <w:r w:rsidR="001427C9" w:rsidRPr="006C7CA3">
        <w:rPr>
          <w:bCs/>
          <w:sz w:val="24"/>
          <w:szCs w:val="24"/>
        </w:rPr>
        <w:t>г) информирования оценщиков о необходимых для улучшения област</w:t>
      </w:r>
      <w:r w:rsidR="00112EF6" w:rsidRPr="006C7CA3">
        <w:rPr>
          <w:bCs/>
          <w:sz w:val="24"/>
          <w:szCs w:val="24"/>
        </w:rPr>
        <w:t>ях</w:t>
      </w:r>
      <w:r w:rsidR="007827BF" w:rsidRPr="006C7CA3">
        <w:rPr>
          <w:bCs/>
          <w:sz w:val="24"/>
          <w:szCs w:val="24"/>
        </w:rPr>
        <w:t xml:space="preserve">, по которым </w:t>
      </w:r>
      <w:r w:rsidR="00112EF6" w:rsidRPr="006C7CA3">
        <w:rPr>
          <w:bCs/>
          <w:sz w:val="24"/>
          <w:szCs w:val="24"/>
        </w:rPr>
        <w:t xml:space="preserve">они </w:t>
      </w:r>
      <w:r w:rsidR="007827BF" w:rsidRPr="006C7CA3">
        <w:rPr>
          <w:bCs/>
          <w:sz w:val="24"/>
          <w:szCs w:val="24"/>
        </w:rPr>
        <w:t>компетентны</w:t>
      </w:r>
      <w:r w:rsidR="002D6D3A" w:rsidRPr="006C7CA3">
        <w:rPr>
          <w:bCs/>
          <w:sz w:val="24"/>
          <w:szCs w:val="24"/>
        </w:rPr>
        <w:t>;</w:t>
      </w:r>
    </w:p>
    <w:p w:rsidR="002D6D3A" w:rsidRPr="006C7CA3" w:rsidRDefault="002D6D3A" w:rsidP="002D6D3A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6C7CA3">
        <w:rPr>
          <w:bCs/>
          <w:sz w:val="24"/>
          <w:szCs w:val="24"/>
        </w:rPr>
        <w:t>д) информирования оценщиков о новых требованиях и изменениях в процедурах проведения взаимных оценок</w:t>
      </w:r>
      <w:r w:rsidR="00B748D0" w:rsidRPr="006C7CA3">
        <w:rPr>
          <w:bCs/>
          <w:sz w:val="24"/>
          <w:szCs w:val="24"/>
        </w:rPr>
        <w:t>.</w:t>
      </w:r>
    </w:p>
    <w:p w:rsidR="00A71092" w:rsidRPr="006C7CA3" w:rsidRDefault="00024E63" w:rsidP="00F62CC6">
      <w:pPr>
        <w:pStyle w:val="a4"/>
        <w:tabs>
          <w:tab w:val="clear" w:pos="4677"/>
          <w:tab w:val="clear" w:pos="9355"/>
        </w:tabs>
        <w:jc w:val="both"/>
        <w:rPr>
          <w:strike/>
        </w:rPr>
      </w:pPr>
      <w:r w:rsidRPr="006C7CA3">
        <w:rPr>
          <w:b/>
          <w:bCs/>
        </w:rPr>
        <w:tab/>
      </w:r>
      <w:r w:rsidR="00965F4E" w:rsidRPr="006C7CA3">
        <w:rPr>
          <w:b/>
          <w:bCs/>
        </w:rPr>
        <w:t>6</w:t>
      </w:r>
      <w:r w:rsidR="00F44930" w:rsidRPr="006C7CA3">
        <w:rPr>
          <w:b/>
          <w:bCs/>
        </w:rPr>
        <w:t xml:space="preserve">.5 </w:t>
      </w:r>
      <w:r w:rsidR="00A71092" w:rsidRPr="006C7CA3">
        <w:rPr>
          <w:b/>
        </w:rPr>
        <w:t>Оценка и внесение в Реестр</w:t>
      </w:r>
      <w:r w:rsidR="00112EF6" w:rsidRPr="006C7CA3">
        <w:t xml:space="preserve"> </w:t>
      </w:r>
      <w:r w:rsidR="00112EF6" w:rsidRPr="006C7CA3">
        <w:rPr>
          <w:b/>
        </w:rPr>
        <w:t>оценщиков для участия во взаимных оценках</w:t>
      </w:r>
      <w:r w:rsidR="00DE6CE2" w:rsidRPr="006C7CA3">
        <w:rPr>
          <w:b/>
        </w:rPr>
        <w:t>.</w:t>
      </w:r>
      <w:r w:rsidR="00A71092" w:rsidRPr="006C7CA3">
        <w:rPr>
          <w:b/>
        </w:rPr>
        <w:t xml:space="preserve"> </w:t>
      </w:r>
      <w:r w:rsidR="00DE6CE2" w:rsidRPr="006C7CA3">
        <w:rPr>
          <w:b/>
          <w:strike/>
        </w:rPr>
        <w:t xml:space="preserve"> </w:t>
      </w:r>
    </w:p>
    <w:p w:rsidR="00A71092" w:rsidRPr="006C7CA3" w:rsidRDefault="00965F4E" w:rsidP="00F62CC6">
      <w:pPr>
        <w:ind w:firstLine="72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6</w:t>
      </w:r>
      <w:r w:rsidR="00C43C11" w:rsidRPr="006C7CA3">
        <w:rPr>
          <w:sz w:val="24"/>
          <w:szCs w:val="24"/>
        </w:rPr>
        <w:t>.5</w:t>
      </w:r>
      <w:r w:rsidR="00A71092" w:rsidRPr="006C7CA3">
        <w:rPr>
          <w:sz w:val="24"/>
          <w:szCs w:val="24"/>
        </w:rPr>
        <w:t>.1</w:t>
      </w:r>
      <w:proofErr w:type="gramStart"/>
      <w:r w:rsidR="00A71092" w:rsidRPr="006C7CA3">
        <w:rPr>
          <w:sz w:val="24"/>
          <w:szCs w:val="24"/>
        </w:rPr>
        <w:t xml:space="preserve"> П</w:t>
      </w:r>
      <w:proofErr w:type="gramEnd"/>
      <w:r w:rsidR="00A71092" w:rsidRPr="006C7CA3">
        <w:rPr>
          <w:sz w:val="24"/>
          <w:szCs w:val="24"/>
        </w:rPr>
        <w:t>осле рассмотрения представленных документов</w:t>
      </w:r>
      <w:r w:rsidR="00B748D0" w:rsidRPr="006C7CA3">
        <w:rPr>
          <w:sz w:val="24"/>
          <w:szCs w:val="24"/>
        </w:rPr>
        <w:t xml:space="preserve"> по </w:t>
      </w:r>
      <w:r w:rsidR="00A71092" w:rsidRPr="006C7CA3">
        <w:rPr>
          <w:sz w:val="24"/>
          <w:szCs w:val="24"/>
        </w:rPr>
        <w:t xml:space="preserve"> проведени</w:t>
      </w:r>
      <w:r w:rsidR="00B748D0" w:rsidRPr="006C7CA3">
        <w:rPr>
          <w:sz w:val="24"/>
          <w:szCs w:val="24"/>
        </w:rPr>
        <w:t>ю</w:t>
      </w:r>
      <w:r w:rsidR="00A71092" w:rsidRPr="006C7CA3">
        <w:rPr>
          <w:sz w:val="24"/>
          <w:szCs w:val="24"/>
        </w:rPr>
        <w:t xml:space="preserve"> оценки</w:t>
      </w:r>
      <w:r w:rsidR="00C43C11" w:rsidRPr="006C7CA3">
        <w:rPr>
          <w:sz w:val="24"/>
          <w:szCs w:val="24"/>
        </w:rPr>
        <w:t xml:space="preserve"> </w:t>
      </w:r>
      <w:r w:rsidR="00B748D0" w:rsidRPr="006C7CA3">
        <w:rPr>
          <w:sz w:val="24"/>
          <w:szCs w:val="24"/>
        </w:rPr>
        <w:t xml:space="preserve">Секретариат </w:t>
      </w:r>
      <w:r w:rsidR="00C43C11" w:rsidRPr="006C7CA3">
        <w:rPr>
          <w:sz w:val="24"/>
          <w:szCs w:val="24"/>
        </w:rPr>
        <w:t xml:space="preserve"> </w:t>
      </w:r>
      <w:r w:rsidR="00A71092" w:rsidRPr="006C7CA3">
        <w:rPr>
          <w:sz w:val="24"/>
          <w:szCs w:val="24"/>
        </w:rPr>
        <w:t>определя</w:t>
      </w:r>
      <w:r w:rsidR="00C43C11" w:rsidRPr="006C7CA3">
        <w:rPr>
          <w:sz w:val="24"/>
          <w:szCs w:val="24"/>
        </w:rPr>
        <w:t>е</w:t>
      </w:r>
      <w:r w:rsidR="00A71092" w:rsidRPr="006C7CA3">
        <w:rPr>
          <w:sz w:val="24"/>
          <w:szCs w:val="24"/>
        </w:rPr>
        <w:t xml:space="preserve">т: </w:t>
      </w:r>
    </w:p>
    <w:p w:rsidR="00A71092" w:rsidRPr="006C7CA3" w:rsidRDefault="00A71092" w:rsidP="00F62CC6">
      <w:pPr>
        <w:ind w:firstLine="72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 xml:space="preserve">- достаточно ли доказательств </w:t>
      </w:r>
      <w:proofErr w:type="gramStart"/>
      <w:r w:rsidRPr="006C7CA3">
        <w:rPr>
          <w:sz w:val="24"/>
          <w:szCs w:val="24"/>
        </w:rPr>
        <w:t>для оценщика/</w:t>
      </w:r>
      <w:r w:rsidR="00C43C11" w:rsidRPr="006C7CA3">
        <w:rPr>
          <w:sz w:val="24"/>
          <w:szCs w:val="24"/>
        </w:rPr>
        <w:t xml:space="preserve">руководителя </w:t>
      </w:r>
      <w:r w:rsidR="0023200C" w:rsidRPr="006C7CA3">
        <w:rPr>
          <w:sz w:val="24"/>
          <w:szCs w:val="24"/>
        </w:rPr>
        <w:t xml:space="preserve">экспертной группы </w:t>
      </w:r>
      <w:r w:rsidRPr="006C7CA3">
        <w:rPr>
          <w:sz w:val="24"/>
          <w:szCs w:val="24"/>
        </w:rPr>
        <w:t xml:space="preserve">для включения в Реестр </w:t>
      </w:r>
      <w:r w:rsidR="00112EF6" w:rsidRPr="006C7CA3">
        <w:rPr>
          <w:sz w:val="24"/>
          <w:szCs w:val="24"/>
        </w:rPr>
        <w:t xml:space="preserve">для участия во </w:t>
      </w:r>
      <w:r w:rsidR="00C43C11" w:rsidRPr="006C7CA3">
        <w:rPr>
          <w:sz w:val="24"/>
          <w:szCs w:val="24"/>
        </w:rPr>
        <w:t>взаимной оценке</w:t>
      </w:r>
      <w:proofErr w:type="gramEnd"/>
      <w:r w:rsidR="00C43C11" w:rsidRPr="006C7CA3">
        <w:rPr>
          <w:sz w:val="24"/>
          <w:szCs w:val="24"/>
        </w:rPr>
        <w:t xml:space="preserve"> органов </w:t>
      </w:r>
      <w:r w:rsidRPr="006C7CA3">
        <w:rPr>
          <w:sz w:val="24"/>
          <w:szCs w:val="24"/>
        </w:rPr>
        <w:t>аккредитации;</w:t>
      </w:r>
    </w:p>
    <w:p w:rsidR="00A71092" w:rsidRPr="006C7CA3" w:rsidRDefault="00A71092" w:rsidP="00F62CC6">
      <w:pPr>
        <w:ind w:firstLine="72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- область деятельности, по которой может привлекаться оценщик;</w:t>
      </w:r>
    </w:p>
    <w:p w:rsidR="00A71092" w:rsidRPr="006C7CA3" w:rsidRDefault="00A71092" w:rsidP="00F62CC6">
      <w:pPr>
        <w:ind w:firstLine="72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 xml:space="preserve">- необходимость прохождения дополнительного обучения для участия в проведении работ </w:t>
      </w:r>
      <w:r w:rsidR="00C43C11" w:rsidRPr="006C7CA3">
        <w:rPr>
          <w:sz w:val="24"/>
          <w:szCs w:val="24"/>
        </w:rPr>
        <w:t>по взаимной оценке</w:t>
      </w:r>
      <w:r w:rsidRPr="006C7CA3">
        <w:rPr>
          <w:sz w:val="24"/>
          <w:szCs w:val="24"/>
        </w:rPr>
        <w:t>.</w:t>
      </w:r>
    </w:p>
    <w:p w:rsidR="00C43C11" w:rsidRPr="006C7CA3" w:rsidRDefault="00965F4E" w:rsidP="00F62CC6">
      <w:pPr>
        <w:ind w:firstLine="720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6</w:t>
      </w:r>
      <w:r w:rsidR="00C43C11" w:rsidRPr="006C7CA3">
        <w:rPr>
          <w:sz w:val="24"/>
          <w:szCs w:val="24"/>
        </w:rPr>
        <w:t>.5</w:t>
      </w:r>
      <w:r w:rsidR="00A71092" w:rsidRPr="006C7CA3">
        <w:rPr>
          <w:sz w:val="24"/>
          <w:szCs w:val="24"/>
        </w:rPr>
        <w:t xml:space="preserve">.2 </w:t>
      </w:r>
      <w:r w:rsidR="002D0A74" w:rsidRPr="006C7CA3">
        <w:rPr>
          <w:sz w:val="24"/>
          <w:szCs w:val="24"/>
        </w:rPr>
        <w:t xml:space="preserve"> </w:t>
      </w:r>
      <w:r w:rsidR="00434E65" w:rsidRPr="006C7CA3">
        <w:rPr>
          <w:sz w:val="24"/>
          <w:szCs w:val="24"/>
        </w:rPr>
        <w:t>Секретариат</w:t>
      </w:r>
      <w:r w:rsidR="00A71092" w:rsidRPr="006C7CA3">
        <w:rPr>
          <w:sz w:val="24"/>
          <w:szCs w:val="24"/>
        </w:rPr>
        <w:t xml:space="preserve"> осуществляет оценку кандидатов в оценщики</w:t>
      </w:r>
      <w:r w:rsidR="00C43C11" w:rsidRPr="006C7CA3">
        <w:rPr>
          <w:sz w:val="24"/>
          <w:szCs w:val="24"/>
        </w:rPr>
        <w:t xml:space="preserve"> </w:t>
      </w:r>
      <w:r w:rsidR="00434E65" w:rsidRPr="006C7CA3">
        <w:rPr>
          <w:sz w:val="24"/>
          <w:szCs w:val="24"/>
        </w:rPr>
        <w:t xml:space="preserve">в соответствии с разделом 5 настоящего документа, </w:t>
      </w:r>
      <w:r w:rsidR="00A71092" w:rsidRPr="006C7CA3">
        <w:rPr>
          <w:sz w:val="24"/>
          <w:szCs w:val="24"/>
        </w:rPr>
        <w:t xml:space="preserve">готовит заключение и оформляет </w:t>
      </w:r>
      <w:r w:rsidR="007714B3" w:rsidRPr="006C7CA3">
        <w:rPr>
          <w:sz w:val="24"/>
          <w:szCs w:val="24"/>
        </w:rPr>
        <w:t xml:space="preserve">  </w:t>
      </w:r>
      <w:r w:rsidR="00A71092" w:rsidRPr="006C7CA3">
        <w:rPr>
          <w:sz w:val="24"/>
          <w:szCs w:val="24"/>
        </w:rPr>
        <w:t xml:space="preserve">Протокол по назначению оценщиков, </w:t>
      </w:r>
      <w:r w:rsidR="00C43C11" w:rsidRPr="006C7CA3">
        <w:rPr>
          <w:sz w:val="24"/>
          <w:szCs w:val="24"/>
        </w:rPr>
        <w:t>руководителей групп</w:t>
      </w:r>
      <w:r w:rsidR="00A71092" w:rsidRPr="006C7CA3">
        <w:rPr>
          <w:sz w:val="24"/>
          <w:szCs w:val="24"/>
        </w:rPr>
        <w:t xml:space="preserve"> </w:t>
      </w:r>
      <w:proofErr w:type="gramStart"/>
      <w:r w:rsidR="00C43C11" w:rsidRPr="006C7CA3">
        <w:rPr>
          <w:sz w:val="24"/>
          <w:szCs w:val="24"/>
        </w:rPr>
        <w:t xml:space="preserve">согласно </w:t>
      </w:r>
      <w:r w:rsidR="00D22531" w:rsidRPr="006C7CA3">
        <w:rPr>
          <w:sz w:val="24"/>
          <w:szCs w:val="24"/>
        </w:rPr>
        <w:t>Реестра</w:t>
      </w:r>
      <w:proofErr w:type="gramEnd"/>
      <w:r w:rsidR="00C43C11" w:rsidRPr="006C7CA3">
        <w:rPr>
          <w:sz w:val="24"/>
          <w:szCs w:val="24"/>
        </w:rPr>
        <w:t xml:space="preserve">. </w:t>
      </w:r>
    </w:p>
    <w:p w:rsidR="007714B3" w:rsidRPr="006C7CA3" w:rsidRDefault="00965F4E" w:rsidP="002D0A74">
      <w:pPr>
        <w:ind w:firstLine="709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6</w:t>
      </w:r>
      <w:r w:rsidR="00C43C11" w:rsidRPr="006C7CA3">
        <w:rPr>
          <w:sz w:val="24"/>
          <w:szCs w:val="24"/>
        </w:rPr>
        <w:t>.5</w:t>
      </w:r>
      <w:r w:rsidR="00A71092" w:rsidRPr="006C7CA3">
        <w:rPr>
          <w:sz w:val="24"/>
          <w:szCs w:val="24"/>
        </w:rPr>
        <w:t>.</w:t>
      </w:r>
      <w:r w:rsidR="007714B3" w:rsidRPr="006C7CA3">
        <w:rPr>
          <w:sz w:val="24"/>
          <w:szCs w:val="24"/>
        </w:rPr>
        <w:t>3</w:t>
      </w:r>
      <w:proofErr w:type="gramStart"/>
      <w:r w:rsidR="00A71092" w:rsidRPr="006C7CA3">
        <w:rPr>
          <w:sz w:val="24"/>
          <w:szCs w:val="24"/>
        </w:rPr>
        <w:t xml:space="preserve"> В</w:t>
      </w:r>
      <w:proofErr w:type="gramEnd"/>
      <w:r w:rsidR="00A71092" w:rsidRPr="006C7CA3">
        <w:rPr>
          <w:sz w:val="24"/>
          <w:szCs w:val="24"/>
        </w:rPr>
        <w:t xml:space="preserve">се сведения о </w:t>
      </w:r>
      <w:r w:rsidR="00024E63" w:rsidRPr="006C7CA3">
        <w:rPr>
          <w:sz w:val="24"/>
          <w:szCs w:val="24"/>
        </w:rPr>
        <w:t xml:space="preserve">кандидатах (руководителе </w:t>
      </w:r>
      <w:r w:rsidR="0023200C" w:rsidRPr="006C7CA3">
        <w:rPr>
          <w:sz w:val="24"/>
          <w:szCs w:val="24"/>
        </w:rPr>
        <w:t xml:space="preserve">экспертной группы </w:t>
      </w:r>
      <w:r w:rsidR="00024E63" w:rsidRPr="006C7CA3">
        <w:rPr>
          <w:sz w:val="24"/>
          <w:szCs w:val="24"/>
        </w:rPr>
        <w:t xml:space="preserve">и </w:t>
      </w:r>
      <w:r w:rsidR="00A71092" w:rsidRPr="006C7CA3">
        <w:rPr>
          <w:sz w:val="24"/>
          <w:szCs w:val="24"/>
        </w:rPr>
        <w:t>оценщиках</w:t>
      </w:r>
      <w:r w:rsidR="00024E63" w:rsidRPr="006C7CA3">
        <w:rPr>
          <w:sz w:val="24"/>
          <w:szCs w:val="24"/>
        </w:rPr>
        <w:t>)</w:t>
      </w:r>
      <w:r w:rsidR="00A71092" w:rsidRPr="006C7CA3">
        <w:rPr>
          <w:sz w:val="24"/>
          <w:szCs w:val="24"/>
        </w:rPr>
        <w:t xml:space="preserve"> вносятся в Реестр.</w:t>
      </w:r>
    </w:p>
    <w:p w:rsidR="008F7FA6" w:rsidRPr="006C7CA3" w:rsidRDefault="00965F4E" w:rsidP="002D0A74">
      <w:pPr>
        <w:ind w:firstLine="709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6</w:t>
      </w:r>
      <w:r w:rsidR="008F7FA6" w:rsidRPr="006C7CA3">
        <w:rPr>
          <w:sz w:val="24"/>
          <w:szCs w:val="24"/>
        </w:rPr>
        <w:t>.5.</w:t>
      </w:r>
      <w:r w:rsidR="007714B3" w:rsidRPr="006C7CA3">
        <w:rPr>
          <w:sz w:val="24"/>
          <w:szCs w:val="24"/>
        </w:rPr>
        <w:t>4</w:t>
      </w:r>
      <w:r w:rsidR="008F7FA6" w:rsidRPr="006C7CA3">
        <w:rPr>
          <w:sz w:val="24"/>
          <w:szCs w:val="24"/>
        </w:rPr>
        <w:t xml:space="preserve"> Доступ к информационной базе данных Реестра ограничен с целью недопустимости несанкционированного внесения, изменения или исключения информации.</w:t>
      </w:r>
    </w:p>
    <w:p w:rsidR="00434E65" w:rsidRPr="006C7CA3" w:rsidRDefault="00965F4E" w:rsidP="00434E65">
      <w:pPr>
        <w:pStyle w:val="af0"/>
        <w:ind w:firstLine="708"/>
        <w:rPr>
          <w:sz w:val="24"/>
          <w:szCs w:val="24"/>
        </w:rPr>
      </w:pPr>
      <w:r w:rsidRPr="006C7CA3">
        <w:rPr>
          <w:sz w:val="24"/>
          <w:szCs w:val="24"/>
        </w:rPr>
        <w:t>6</w:t>
      </w:r>
      <w:r w:rsidR="008F7FA6" w:rsidRPr="006C7CA3">
        <w:rPr>
          <w:sz w:val="24"/>
          <w:szCs w:val="24"/>
        </w:rPr>
        <w:t>.5.</w:t>
      </w:r>
      <w:r w:rsidR="007714B3" w:rsidRPr="006C7CA3">
        <w:rPr>
          <w:sz w:val="24"/>
          <w:szCs w:val="24"/>
        </w:rPr>
        <w:t>5</w:t>
      </w:r>
      <w:r w:rsidR="008F7FA6" w:rsidRPr="006C7CA3">
        <w:rPr>
          <w:sz w:val="24"/>
          <w:szCs w:val="24"/>
        </w:rPr>
        <w:t xml:space="preserve"> </w:t>
      </w:r>
      <w:r w:rsidR="00434E65" w:rsidRPr="006C7CA3">
        <w:rPr>
          <w:sz w:val="24"/>
          <w:szCs w:val="24"/>
        </w:rPr>
        <w:t>Ведение Реестра осуществляется в соответствии с Положением о ведении Реестра оценщиков по взаимным оценкам</w:t>
      </w:r>
    </w:p>
    <w:p w:rsidR="008F7FA6" w:rsidRPr="006C7CA3" w:rsidRDefault="008F7FA6" w:rsidP="008F7FA6">
      <w:pPr>
        <w:ind w:firstLine="708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Ведение Реестра осуществляется на электронных носителях. С целью сохранности информации, содержащейся в Реестре, ответственный специалист Секретариата</w:t>
      </w:r>
      <w:r w:rsidR="00434E65" w:rsidRPr="006C7CA3">
        <w:rPr>
          <w:sz w:val="24"/>
          <w:szCs w:val="24"/>
        </w:rPr>
        <w:t xml:space="preserve"> </w:t>
      </w:r>
      <w:r w:rsidRPr="006C7CA3">
        <w:rPr>
          <w:sz w:val="24"/>
          <w:szCs w:val="24"/>
        </w:rPr>
        <w:t xml:space="preserve"> обеспечивает сохранность базы данных, которая должна архивироваться </w:t>
      </w:r>
      <w:r w:rsidR="00434E65" w:rsidRPr="006C7CA3">
        <w:rPr>
          <w:sz w:val="24"/>
          <w:szCs w:val="24"/>
        </w:rPr>
        <w:t>в облачном хранилище данных</w:t>
      </w:r>
      <w:r w:rsidRPr="006C7CA3">
        <w:rPr>
          <w:sz w:val="24"/>
          <w:szCs w:val="24"/>
        </w:rPr>
        <w:t>.</w:t>
      </w:r>
    </w:p>
    <w:p w:rsidR="00434E65" w:rsidRPr="006C7CA3" w:rsidRDefault="00965F4E" w:rsidP="00434E65">
      <w:pPr>
        <w:ind w:firstLine="708"/>
        <w:jc w:val="both"/>
        <w:rPr>
          <w:sz w:val="24"/>
          <w:szCs w:val="24"/>
        </w:rPr>
      </w:pPr>
      <w:r w:rsidRPr="006C7CA3">
        <w:rPr>
          <w:sz w:val="24"/>
          <w:szCs w:val="24"/>
        </w:rPr>
        <w:t>6</w:t>
      </w:r>
      <w:r w:rsidR="008F7FA6" w:rsidRPr="006C7CA3">
        <w:rPr>
          <w:sz w:val="24"/>
          <w:szCs w:val="24"/>
        </w:rPr>
        <w:t>.5.</w:t>
      </w:r>
      <w:r w:rsidR="007714B3" w:rsidRPr="006C7CA3">
        <w:rPr>
          <w:sz w:val="24"/>
          <w:szCs w:val="24"/>
        </w:rPr>
        <w:t>6</w:t>
      </w:r>
      <w:r w:rsidR="008F7FA6" w:rsidRPr="006C7CA3">
        <w:rPr>
          <w:sz w:val="24"/>
          <w:szCs w:val="24"/>
        </w:rPr>
        <w:t xml:space="preserve"> Оценщики удаляются по различным причинам из действующего реестра (отъезд,   отказ от работы по собственному желанию, исключение по решению </w:t>
      </w:r>
      <w:r w:rsidR="00434E65" w:rsidRPr="006C7CA3">
        <w:rPr>
          <w:sz w:val="24"/>
          <w:szCs w:val="24"/>
        </w:rPr>
        <w:t>Секретариата</w:t>
      </w:r>
      <w:r w:rsidR="008F7FA6" w:rsidRPr="006C7CA3">
        <w:rPr>
          <w:sz w:val="24"/>
          <w:szCs w:val="24"/>
        </w:rPr>
        <w:t xml:space="preserve"> и др.) в архивный реестр, который подлежит хранению постоянно </w:t>
      </w:r>
      <w:r w:rsidR="00434E65" w:rsidRPr="006C7CA3">
        <w:rPr>
          <w:sz w:val="24"/>
          <w:szCs w:val="24"/>
        </w:rPr>
        <w:t>в облачном хранилище данных.</w:t>
      </w:r>
    </w:p>
    <w:p w:rsidR="008F7FA6" w:rsidRPr="006C7CA3" w:rsidRDefault="008F7FA6" w:rsidP="00F62CC6">
      <w:pPr>
        <w:ind w:firstLine="720"/>
        <w:jc w:val="both"/>
        <w:rPr>
          <w:sz w:val="24"/>
          <w:szCs w:val="24"/>
        </w:rPr>
      </w:pPr>
    </w:p>
    <w:p w:rsidR="00A71092" w:rsidRPr="006C7CA3" w:rsidRDefault="00A71092" w:rsidP="00F62CC6">
      <w:pPr>
        <w:ind w:firstLine="708"/>
        <w:jc w:val="both"/>
        <w:rPr>
          <w:sz w:val="24"/>
          <w:szCs w:val="24"/>
        </w:rPr>
      </w:pPr>
    </w:p>
    <w:p w:rsidR="001427C9" w:rsidRPr="006C7CA3" w:rsidRDefault="001427C9" w:rsidP="00F62CC6">
      <w:pPr>
        <w:jc w:val="both"/>
        <w:rPr>
          <w:bCs/>
          <w:sz w:val="24"/>
          <w:szCs w:val="24"/>
        </w:rPr>
      </w:pPr>
    </w:p>
    <w:p w:rsidR="007D70DF" w:rsidRPr="006C7CA3" w:rsidRDefault="007D70DF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707554" w:rsidRDefault="00707554" w:rsidP="00F62CC6">
      <w:pPr>
        <w:jc w:val="both"/>
        <w:rPr>
          <w:sz w:val="24"/>
          <w:szCs w:val="24"/>
        </w:rPr>
      </w:pPr>
    </w:p>
    <w:p w:rsidR="00707554" w:rsidRDefault="00707554" w:rsidP="00F62CC6">
      <w:pPr>
        <w:jc w:val="both"/>
        <w:rPr>
          <w:sz w:val="24"/>
          <w:szCs w:val="24"/>
        </w:rPr>
      </w:pPr>
    </w:p>
    <w:p w:rsidR="00707554" w:rsidRDefault="00707554" w:rsidP="00F62CC6">
      <w:pPr>
        <w:jc w:val="both"/>
        <w:rPr>
          <w:sz w:val="24"/>
          <w:szCs w:val="24"/>
        </w:rPr>
      </w:pPr>
    </w:p>
    <w:p w:rsidR="00707554" w:rsidRDefault="00707554" w:rsidP="00F62CC6">
      <w:pPr>
        <w:jc w:val="both"/>
        <w:rPr>
          <w:sz w:val="24"/>
          <w:szCs w:val="24"/>
        </w:rPr>
      </w:pPr>
    </w:p>
    <w:p w:rsidR="00707554" w:rsidRDefault="00707554" w:rsidP="00F62CC6">
      <w:pPr>
        <w:jc w:val="both"/>
        <w:rPr>
          <w:sz w:val="24"/>
          <w:szCs w:val="24"/>
        </w:rPr>
      </w:pPr>
    </w:p>
    <w:p w:rsidR="00707554" w:rsidRDefault="00707554" w:rsidP="00F62CC6">
      <w:pPr>
        <w:jc w:val="both"/>
        <w:rPr>
          <w:sz w:val="24"/>
          <w:szCs w:val="24"/>
        </w:rPr>
      </w:pPr>
    </w:p>
    <w:p w:rsidR="00707554" w:rsidRDefault="00707554" w:rsidP="00F62CC6">
      <w:pPr>
        <w:jc w:val="both"/>
        <w:rPr>
          <w:sz w:val="24"/>
          <w:szCs w:val="24"/>
        </w:rPr>
      </w:pPr>
    </w:p>
    <w:p w:rsidR="00707554" w:rsidRDefault="00707554" w:rsidP="00F62CC6">
      <w:pPr>
        <w:jc w:val="both"/>
        <w:rPr>
          <w:sz w:val="24"/>
          <w:szCs w:val="24"/>
        </w:rPr>
      </w:pPr>
    </w:p>
    <w:p w:rsidR="00074A12" w:rsidRPr="006C7CA3" w:rsidRDefault="00074A12" w:rsidP="00F62CC6">
      <w:pPr>
        <w:jc w:val="both"/>
        <w:rPr>
          <w:sz w:val="24"/>
          <w:szCs w:val="24"/>
        </w:rPr>
      </w:pPr>
      <w:r w:rsidRPr="006C7CA3">
        <w:rPr>
          <w:sz w:val="24"/>
          <w:szCs w:val="24"/>
        </w:rPr>
        <w:tab/>
      </w:r>
      <w:r w:rsidRPr="006C7CA3">
        <w:rPr>
          <w:sz w:val="24"/>
          <w:szCs w:val="24"/>
        </w:rPr>
        <w:tab/>
      </w:r>
      <w:r w:rsidRPr="006C7CA3">
        <w:rPr>
          <w:sz w:val="24"/>
          <w:szCs w:val="24"/>
        </w:rPr>
        <w:tab/>
      </w:r>
      <w:r w:rsidRPr="006C7CA3">
        <w:rPr>
          <w:sz w:val="24"/>
          <w:szCs w:val="24"/>
        </w:rPr>
        <w:tab/>
      </w:r>
      <w:r w:rsidRPr="006C7CA3">
        <w:rPr>
          <w:sz w:val="24"/>
          <w:szCs w:val="24"/>
        </w:rPr>
        <w:tab/>
      </w:r>
      <w:r w:rsidRPr="006C7CA3">
        <w:rPr>
          <w:sz w:val="24"/>
          <w:szCs w:val="24"/>
        </w:rPr>
        <w:tab/>
      </w:r>
      <w:r w:rsidRPr="006C7CA3">
        <w:rPr>
          <w:sz w:val="24"/>
          <w:szCs w:val="24"/>
        </w:rPr>
        <w:tab/>
      </w:r>
      <w:r w:rsidRPr="006C7CA3">
        <w:rPr>
          <w:sz w:val="24"/>
          <w:szCs w:val="24"/>
        </w:rPr>
        <w:tab/>
      </w:r>
      <w:r w:rsidRPr="006C7CA3">
        <w:rPr>
          <w:sz w:val="24"/>
          <w:szCs w:val="24"/>
        </w:rPr>
        <w:tab/>
        <w:t>Приложение А</w:t>
      </w:r>
    </w:p>
    <w:p w:rsidR="00074A12" w:rsidRPr="006C7CA3" w:rsidRDefault="00074A12" w:rsidP="00F62CC6">
      <w:pPr>
        <w:jc w:val="both"/>
        <w:rPr>
          <w:sz w:val="24"/>
          <w:szCs w:val="24"/>
        </w:rPr>
      </w:pPr>
    </w:p>
    <w:p w:rsidR="00074A12" w:rsidRPr="006C7CA3" w:rsidRDefault="00074A12" w:rsidP="00074A12">
      <w:pPr>
        <w:jc w:val="center"/>
        <w:rPr>
          <w:b/>
        </w:rPr>
      </w:pPr>
      <w:r w:rsidRPr="006C7CA3">
        <w:rPr>
          <w:b/>
          <w:sz w:val="24"/>
          <w:szCs w:val="24"/>
        </w:rPr>
        <w:t xml:space="preserve">Сводные данные о соответствии </w:t>
      </w:r>
      <w:r w:rsidRPr="006C7CA3">
        <w:rPr>
          <w:b/>
        </w:rPr>
        <w:t xml:space="preserve">_________________ </w:t>
      </w:r>
    </w:p>
    <w:p w:rsidR="00074A12" w:rsidRPr="006C7CA3" w:rsidRDefault="00074A12" w:rsidP="00074A12">
      <w:pPr>
        <w:jc w:val="center"/>
        <w:rPr>
          <w:sz w:val="20"/>
          <w:szCs w:val="20"/>
        </w:rPr>
      </w:pPr>
      <w:r w:rsidRPr="006C7CA3">
        <w:rPr>
          <w:b/>
        </w:rPr>
        <w:t xml:space="preserve">                                                       </w:t>
      </w:r>
      <w:r w:rsidRPr="006C7CA3">
        <w:rPr>
          <w:sz w:val="20"/>
          <w:szCs w:val="20"/>
        </w:rPr>
        <w:t>ФИО</w:t>
      </w:r>
    </w:p>
    <w:p w:rsidR="00074A12" w:rsidRPr="006C7CA3" w:rsidRDefault="00074A12" w:rsidP="00074A12">
      <w:pPr>
        <w:rPr>
          <w:b/>
          <w:sz w:val="24"/>
          <w:szCs w:val="24"/>
        </w:rPr>
      </w:pPr>
      <w:r w:rsidRPr="006C7CA3">
        <w:rPr>
          <w:b/>
          <w:sz w:val="24"/>
          <w:szCs w:val="24"/>
        </w:rPr>
        <w:t xml:space="preserve">требованиям, предъявляемым к Руководителю </w:t>
      </w:r>
    </w:p>
    <w:p w:rsidR="00074A12" w:rsidRPr="006C7CA3" w:rsidRDefault="00074A12" w:rsidP="00074A12">
      <w:pPr>
        <w:rPr>
          <w:b/>
        </w:rPr>
      </w:pPr>
      <w:r w:rsidRPr="006C7CA3">
        <w:rPr>
          <w:b/>
          <w:sz w:val="24"/>
          <w:szCs w:val="24"/>
        </w:rPr>
        <w:t>экспертной группы и Оценщику</w:t>
      </w:r>
      <w:r w:rsidRPr="006C7CA3">
        <w:rPr>
          <w:b/>
        </w:rPr>
        <w:t xml:space="preserve">  _______________________________________________</w:t>
      </w:r>
      <w:r w:rsidRPr="006C7CA3">
        <w:rPr>
          <w:i/>
        </w:rPr>
        <w:t xml:space="preserve"> </w:t>
      </w:r>
    </w:p>
    <w:p w:rsidR="00074A12" w:rsidRPr="006C7CA3" w:rsidRDefault="00074A12" w:rsidP="00074A12">
      <w:pPr>
        <w:jc w:val="both"/>
        <w:rPr>
          <w:sz w:val="20"/>
          <w:szCs w:val="20"/>
        </w:rPr>
      </w:pPr>
      <w:r w:rsidRPr="006C7CA3">
        <w:rPr>
          <w:sz w:val="20"/>
          <w:szCs w:val="20"/>
        </w:rPr>
        <w:t xml:space="preserve">                               объект взаимной оценки</w:t>
      </w:r>
    </w:p>
    <w:p w:rsidR="00187C97" w:rsidRPr="006C7CA3" w:rsidRDefault="00187C97" w:rsidP="00074A12">
      <w:pPr>
        <w:jc w:val="both"/>
        <w:rPr>
          <w:sz w:val="20"/>
          <w:szCs w:val="20"/>
        </w:rPr>
      </w:pPr>
    </w:p>
    <w:p w:rsidR="00187C97" w:rsidRPr="006C7CA3" w:rsidRDefault="00187C97" w:rsidP="00074A12">
      <w:pPr>
        <w:jc w:val="both"/>
        <w:rPr>
          <w:sz w:val="20"/>
          <w:szCs w:val="20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60"/>
        <w:gridCol w:w="4741"/>
      </w:tblGrid>
      <w:tr w:rsidR="006C7CA3" w:rsidRPr="006C7CA3" w:rsidTr="00187C97"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9A51D3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Фамилия Имя Отчество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b/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Образование (</w:t>
            </w:r>
            <w:r w:rsidRPr="006C7CA3">
              <w:rPr>
                <w:bCs/>
                <w:sz w:val="24"/>
                <w:szCs w:val="24"/>
              </w:rPr>
              <w:t>наименование ВУЗа и специальность по диплому)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 xml:space="preserve">Наименование </w:t>
            </w:r>
            <w:r w:rsidR="00A46BED">
              <w:rPr>
                <w:sz w:val="24"/>
                <w:szCs w:val="24"/>
              </w:rPr>
              <w:t>органа по  аккредитации</w:t>
            </w:r>
            <w:r w:rsidRPr="006C7CA3">
              <w:rPr>
                <w:sz w:val="24"/>
                <w:szCs w:val="24"/>
              </w:rPr>
              <w:t xml:space="preserve">, представившего кандидатуру оценщика 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434E65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Должность</w:t>
            </w:r>
            <w:r w:rsidR="00434E65" w:rsidRPr="006C7C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rPr>
                <w:b/>
                <w:sz w:val="24"/>
                <w:szCs w:val="24"/>
              </w:rPr>
            </w:pPr>
          </w:p>
        </w:tc>
      </w:tr>
      <w:tr w:rsidR="006C7CA3" w:rsidRPr="006C7CA3" w:rsidTr="00187C97"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434E65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c>
          <w:tcPr>
            <w:tcW w:w="540" w:type="dxa"/>
          </w:tcPr>
          <w:p w:rsidR="00434E65" w:rsidRPr="006C7CA3" w:rsidRDefault="00434E65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434E65" w:rsidRPr="006C7CA3" w:rsidRDefault="00434E65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Специализация</w:t>
            </w:r>
          </w:p>
        </w:tc>
        <w:tc>
          <w:tcPr>
            <w:tcW w:w="4741" w:type="dxa"/>
          </w:tcPr>
          <w:p w:rsidR="00434E65" w:rsidRPr="006C7CA3" w:rsidRDefault="00434E65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c>
          <w:tcPr>
            <w:tcW w:w="540" w:type="dxa"/>
          </w:tcPr>
          <w:p w:rsidR="00434E65" w:rsidRPr="006C7CA3" w:rsidRDefault="00434E65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434E65" w:rsidRPr="006C7CA3" w:rsidRDefault="00434E65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Стаж работы по специальности</w:t>
            </w:r>
          </w:p>
        </w:tc>
        <w:tc>
          <w:tcPr>
            <w:tcW w:w="4741" w:type="dxa"/>
          </w:tcPr>
          <w:p w:rsidR="00434E65" w:rsidRPr="006C7CA3" w:rsidRDefault="00434E65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c>
          <w:tcPr>
            <w:tcW w:w="540" w:type="dxa"/>
          </w:tcPr>
          <w:p w:rsidR="00434E65" w:rsidRPr="006C7CA3" w:rsidRDefault="00434E65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434E65" w:rsidRPr="006C7CA3" w:rsidRDefault="00434E65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Стаж работы в области оценки соответствия</w:t>
            </w:r>
          </w:p>
        </w:tc>
        <w:tc>
          <w:tcPr>
            <w:tcW w:w="4741" w:type="dxa"/>
          </w:tcPr>
          <w:p w:rsidR="00434E65" w:rsidRPr="006C7CA3" w:rsidRDefault="00434E65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c>
          <w:tcPr>
            <w:tcW w:w="540" w:type="dxa"/>
          </w:tcPr>
          <w:p w:rsidR="00434E65" w:rsidRPr="006C7CA3" w:rsidRDefault="00434E65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434E65" w:rsidRPr="006C7CA3" w:rsidRDefault="00434E65" w:rsidP="00434E65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Контактные  данные (рабочий и мобильный телефоны, e-mail)</w:t>
            </w:r>
          </w:p>
        </w:tc>
        <w:tc>
          <w:tcPr>
            <w:tcW w:w="4741" w:type="dxa"/>
          </w:tcPr>
          <w:p w:rsidR="00434E65" w:rsidRPr="006C7CA3" w:rsidRDefault="00434E65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c>
          <w:tcPr>
            <w:tcW w:w="540" w:type="dxa"/>
          </w:tcPr>
          <w:p w:rsidR="00434E65" w:rsidRPr="006C7CA3" w:rsidRDefault="00434E65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434E65" w:rsidRPr="006C7CA3" w:rsidRDefault="006B0EEC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Обучение</w:t>
            </w:r>
          </w:p>
        </w:tc>
        <w:tc>
          <w:tcPr>
            <w:tcW w:w="4741" w:type="dxa"/>
          </w:tcPr>
          <w:p w:rsidR="00434E65" w:rsidRPr="006C7CA3" w:rsidRDefault="00434E65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c>
          <w:tcPr>
            <w:tcW w:w="540" w:type="dxa"/>
          </w:tcPr>
          <w:p w:rsidR="00434E65" w:rsidRPr="006C7CA3" w:rsidRDefault="00434E65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434E65" w:rsidRPr="006C7CA3" w:rsidRDefault="006B0EEC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 xml:space="preserve">Опыт участия во взаимных оценках  </w:t>
            </w:r>
          </w:p>
        </w:tc>
        <w:tc>
          <w:tcPr>
            <w:tcW w:w="4741" w:type="dxa"/>
          </w:tcPr>
          <w:p w:rsidR="00434E65" w:rsidRPr="006C7CA3" w:rsidRDefault="00434E65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86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Результаты анкетирования со стороны членов экспертной группы по взаимной оценке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jc w:val="both"/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86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6B0EEC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 xml:space="preserve">Результаты анкетирования со стороны </w:t>
            </w:r>
            <w:r w:rsidR="00A46BED">
              <w:rPr>
                <w:sz w:val="24"/>
                <w:szCs w:val="24"/>
              </w:rPr>
              <w:t>органа по  аккредитации</w:t>
            </w:r>
            <w:r w:rsidRPr="006C7CA3">
              <w:rPr>
                <w:sz w:val="24"/>
                <w:szCs w:val="24"/>
              </w:rPr>
              <w:t xml:space="preserve">, подвергаемого взаимной оценке  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jc w:val="both"/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86"/>
        </w:trPr>
        <w:tc>
          <w:tcPr>
            <w:tcW w:w="540" w:type="dxa"/>
          </w:tcPr>
          <w:p w:rsidR="006B0EEC" w:rsidRPr="006C7CA3" w:rsidRDefault="006B0EEC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6B0EEC" w:rsidRPr="006C7CA3" w:rsidRDefault="006B0EEC" w:rsidP="006B0EEC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 xml:space="preserve">Мониторинг работы оценщика </w:t>
            </w:r>
          </w:p>
        </w:tc>
        <w:tc>
          <w:tcPr>
            <w:tcW w:w="4741" w:type="dxa"/>
          </w:tcPr>
          <w:p w:rsidR="006B0EEC" w:rsidRPr="006C7CA3" w:rsidRDefault="006B0EEC" w:rsidP="00187C97">
            <w:pPr>
              <w:jc w:val="both"/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86"/>
        </w:trPr>
        <w:tc>
          <w:tcPr>
            <w:tcW w:w="540" w:type="dxa"/>
          </w:tcPr>
          <w:p w:rsidR="006B0EEC" w:rsidRPr="006C7CA3" w:rsidRDefault="006B0EEC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6B0EEC" w:rsidRPr="006C7CA3" w:rsidRDefault="006B0EEC" w:rsidP="006B0EEC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Соответствие критериям компетентности согласно разделу 5</w:t>
            </w:r>
          </w:p>
        </w:tc>
        <w:tc>
          <w:tcPr>
            <w:tcW w:w="4741" w:type="dxa"/>
          </w:tcPr>
          <w:p w:rsidR="006B0EEC" w:rsidRPr="006C7CA3" w:rsidRDefault="006B0EEC" w:rsidP="00187C97">
            <w:pPr>
              <w:jc w:val="both"/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86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 xml:space="preserve">Способность проводить оценку </w:t>
            </w:r>
            <w:r w:rsidR="00A46BED">
              <w:rPr>
                <w:sz w:val="24"/>
                <w:szCs w:val="24"/>
              </w:rPr>
              <w:t>органа по  аккредитации</w:t>
            </w:r>
            <w:r w:rsidRPr="006C7CA3">
              <w:rPr>
                <w:sz w:val="24"/>
                <w:szCs w:val="24"/>
              </w:rPr>
              <w:t xml:space="preserve">  в соответствии с планом оценки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jc w:val="both"/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86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Достаточность знаний и опыта для сбора информации, идентификации, регистрации и классификации несоответствий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jc w:val="both"/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86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6C7CA3">
              <w:rPr>
                <w:bCs/>
                <w:sz w:val="24"/>
                <w:szCs w:val="24"/>
              </w:rPr>
              <w:t xml:space="preserve">Подход </w:t>
            </w:r>
            <w:proofErr w:type="gramStart"/>
            <w:r w:rsidRPr="006C7CA3">
              <w:rPr>
                <w:bCs/>
                <w:sz w:val="24"/>
                <w:szCs w:val="24"/>
              </w:rPr>
              <w:t xml:space="preserve">к персоналу </w:t>
            </w:r>
            <w:r w:rsidR="00A46BED">
              <w:rPr>
                <w:bCs/>
                <w:sz w:val="24"/>
                <w:szCs w:val="24"/>
              </w:rPr>
              <w:t xml:space="preserve">органа по  </w:t>
            </w:r>
            <w:r w:rsidR="00A46BED">
              <w:rPr>
                <w:bCs/>
                <w:sz w:val="24"/>
                <w:szCs w:val="24"/>
              </w:rPr>
              <w:lastRenderedPageBreak/>
              <w:t>аккредитации</w:t>
            </w:r>
            <w:r w:rsidRPr="006C7CA3">
              <w:rPr>
                <w:bCs/>
                <w:sz w:val="24"/>
                <w:szCs w:val="24"/>
              </w:rPr>
              <w:t xml:space="preserve"> без давления на него для  максимального достижения</w:t>
            </w:r>
            <w:proofErr w:type="gramEnd"/>
            <w:r w:rsidRPr="006C7CA3">
              <w:rPr>
                <w:bCs/>
                <w:sz w:val="24"/>
                <w:szCs w:val="24"/>
              </w:rPr>
              <w:t xml:space="preserve"> объективной оценки компетентности персонала по вопросам его деятельности в штате </w:t>
            </w:r>
            <w:r w:rsidR="00A46BED">
              <w:rPr>
                <w:bCs/>
                <w:sz w:val="24"/>
                <w:szCs w:val="24"/>
              </w:rPr>
              <w:t>органа по  аккредитации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jc w:val="both"/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86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Способность оценить компетентность и эффективность выполнения требований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jc w:val="both"/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86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Умение ясно и свободно выражать свои мысли, мнения и обоснования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jc w:val="both"/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86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Способность быть выдержанным, реально оценивать ситуацию, владение правилами делового этикета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jc w:val="both"/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86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 xml:space="preserve">Способность руководить процессом взаимной оценки,  представлять экспертную группу в органе аккредитации 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jc w:val="both"/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333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9A51D3">
            <w:pPr>
              <w:rPr>
                <w:sz w:val="24"/>
                <w:szCs w:val="24"/>
              </w:rPr>
            </w:pPr>
            <w:r w:rsidRPr="006C7CA3">
              <w:rPr>
                <w:sz w:val="24"/>
                <w:szCs w:val="24"/>
              </w:rPr>
              <w:t>Р</w:t>
            </w:r>
            <w:r w:rsidRPr="006C7CA3">
              <w:rPr>
                <w:spacing w:val="-2"/>
                <w:sz w:val="24"/>
                <w:szCs w:val="24"/>
              </w:rPr>
              <w:t xml:space="preserve">уководить </w:t>
            </w:r>
            <w:r w:rsidRPr="006C7CA3">
              <w:rPr>
                <w:bCs/>
                <w:sz w:val="24"/>
                <w:szCs w:val="24"/>
              </w:rPr>
              <w:t>экспертной</w:t>
            </w:r>
            <w:r w:rsidRPr="006C7CA3">
              <w:rPr>
                <w:spacing w:val="-2"/>
                <w:sz w:val="24"/>
                <w:szCs w:val="24"/>
              </w:rPr>
              <w:t xml:space="preserve"> группой при проведении взаимной оценки</w:t>
            </w:r>
            <w:r w:rsidRPr="006C7CA3">
              <w:rPr>
                <w:bCs/>
                <w:sz w:val="24"/>
                <w:szCs w:val="24"/>
              </w:rPr>
              <w:t xml:space="preserve"> с учетом сильных и слабых сторон отдельных членов экспертной группы на основании умения </w:t>
            </w:r>
            <w:proofErr w:type="gramStart"/>
            <w:r w:rsidRPr="006C7CA3">
              <w:rPr>
                <w:bCs/>
                <w:sz w:val="24"/>
                <w:szCs w:val="24"/>
              </w:rPr>
              <w:t>его</w:t>
            </w:r>
            <w:proofErr w:type="gramEnd"/>
            <w:r w:rsidRPr="006C7CA3">
              <w:rPr>
                <w:bCs/>
                <w:sz w:val="24"/>
                <w:szCs w:val="24"/>
              </w:rPr>
              <w:t>/ее работать в команде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295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6C7CA3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6C7CA3">
              <w:rPr>
                <w:bCs/>
                <w:sz w:val="24"/>
                <w:szCs w:val="24"/>
              </w:rPr>
              <w:t xml:space="preserve">Умение представлять отчет Секретариату по проведенной взаимной оценке с предоставлением всех доказательств по выявленным </w:t>
            </w:r>
            <w:r w:rsidR="006B0EEC" w:rsidRPr="006C7CA3">
              <w:rPr>
                <w:bCs/>
                <w:sz w:val="24"/>
                <w:szCs w:val="24"/>
              </w:rPr>
              <w:t>н</w:t>
            </w:r>
            <w:r w:rsidRPr="006C7CA3">
              <w:rPr>
                <w:bCs/>
                <w:sz w:val="24"/>
                <w:szCs w:val="24"/>
              </w:rPr>
              <w:t>есоответствиям/</w:t>
            </w:r>
            <w:proofErr w:type="spellStart"/>
            <w:proofErr w:type="gramStart"/>
            <w:r w:rsidRPr="006C7CA3">
              <w:rPr>
                <w:bCs/>
                <w:sz w:val="24"/>
                <w:szCs w:val="24"/>
              </w:rPr>
              <w:t>рекоменда</w:t>
            </w:r>
            <w:r w:rsidR="006B0EEC" w:rsidRPr="006C7CA3">
              <w:rPr>
                <w:bCs/>
                <w:sz w:val="24"/>
                <w:szCs w:val="24"/>
              </w:rPr>
              <w:t>-</w:t>
            </w:r>
            <w:r w:rsidRPr="006C7CA3">
              <w:rPr>
                <w:bCs/>
                <w:sz w:val="24"/>
                <w:szCs w:val="24"/>
              </w:rPr>
              <w:t>циям</w:t>
            </w:r>
            <w:proofErr w:type="spellEnd"/>
            <w:proofErr w:type="gramEnd"/>
            <w:r w:rsidRPr="006C7CA3">
              <w:rPr>
                <w:bCs/>
                <w:sz w:val="24"/>
                <w:szCs w:val="24"/>
              </w:rPr>
              <w:t>, принимая во внимание выводы всех членов экспертной группы, в соответствии с требованиями Соглашения.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295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  <w:r w:rsidRPr="006C7CA3">
              <w:rPr>
                <w:bCs/>
                <w:sz w:val="24"/>
                <w:szCs w:val="24"/>
              </w:rPr>
              <w:t>Обеспечение управлением и руководством оценщиками, находящимися в процессе обучения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853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bCs/>
                <w:sz w:val="24"/>
                <w:szCs w:val="24"/>
              </w:rPr>
            </w:pPr>
            <w:r w:rsidRPr="006C7CA3">
              <w:rPr>
                <w:bCs/>
                <w:sz w:val="24"/>
                <w:szCs w:val="24"/>
              </w:rPr>
              <w:t>Выполнение обязательств, предусмотренных Декларацией о соблюдении беспристрастности, конфиденциальности и объективности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</w:p>
        </w:tc>
      </w:tr>
      <w:tr w:rsidR="006C7CA3" w:rsidRPr="006C7CA3" w:rsidTr="00187C97">
        <w:trPr>
          <w:trHeight w:val="531"/>
        </w:trPr>
        <w:tc>
          <w:tcPr>
            <w:tcW w:w="540" w:type="dxa"/>
          </w:tcPr>
          <w:p w:rsidR="00187C97" w:rsidRPr="006C7CA3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6C7CA3" w:rsidRDefault="00187C97" w:rsidP="00187C97">
            <w:pPr>
              <w:rPr>
                <w:bCs/>
                <w:sz w:val="24"/>
                <w:szCs w:val="24"/>
              </w:rPr>
            </w:pPr>
            <w:r w:rsidRPr="006C7CA3">
              <w:rPr>
                <w:bCs/>
                <w:sz w:val="24"/>
                <w:szCs w:val="24"/>
              </w:rPr>
              <w:t xml:space="preserve">Умение проводить мониторинг оценщиков, участвующих во взаимных оценках </w:t>
            </w:r>
          </w:p>
        </w:tc>
        <w:tc>
          <w:tcPr>
            <w:tcW w:w="4741" w:type="dxa"/>
          </w:tcPr>
          <w:p w:rsidR="00187C97" w:rsidRPr="006C7CA3" w:rsidRDefault="00187C97" w:rsidP="00187C97">
            <w:pPr>
              <w:rPr>
                <w:sz w:val="24"/>
                <w:szCs w:val="24"/>
              </w:rPr>
            </w:pPr>
          </w:p>
        </w:tc>
      </w:tr>
    </w:tbl>
    <w:p w:rsidR="00187C97" w:rsidRPr="006C7CA3" w:rsidRDefault="00187C97" w:rsidP="00187C97">
      <w:pPr>
        <w:rPr>
          <w:b/>
          <w:sz w:val="24"/>
          <w:szCs w:val="24"/>
        </w:rPr>
      </w:pPr>
    </w:p>
    <w:sectPr w:rsidR="00187C97" w:rsidRPr="006C7CA3" w:rsidSect="00DE5E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BD7" w:rsidRDefault="001A5BD7" w:rsidP="00557269">
      <w:r>
        <w:separator/>
      </w:r>
    </w:p>
  </w:endnote>
  <w:endnote w:type="continuationSeparator" w:id="0">
    <w:p w:rsidR="001A5BD7" w:rsidRDefault="001A5BD7" w:rsidP="0055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65" w:rsidRDefault="0038526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3" w:name="_GoBack" w:displacedByCustomXml="next"/>
  <w:bookmarkEnd w:id="3" w:displacedByCustomXml="next"/>
  <w:sdt>
    <w:sdtPr>
      <w:id w:val="-947085425"/>
      <w:docPartObj>
        <w:docPartGallery w:val="Page Numbers (Bottom of Page)"/>
        <w:docPartUnique/>
      </w:docPartObj>
    </w:sdtPr>
    <w:sdtContent>
      <w:p w:rsidR="002B2B79" w:rsidRDefault="002B2B7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D6D3A" w:rsidRDefault="002D6D3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65" w:rsidRDefault="003852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BD7" w:rsidRDefault="001A5BD7" w:rsidP="00557269">
      <w:r>
        <w:separator/>
      </w:r>
    </w:p>
  </w:footnote>
  <w:footnote w:type="continuationSeparator" w:id="0">
    <w:p w:rsidR="001A5BD7" w:rsidRDefault="001A5BD7" w:rsidP="00557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65" w:rsidRDefault="0038526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D3A" w:rsidRPr="00C36758" w:rsidRDefault="002D6D3A" w:rsidP="00385265">
    <w:pPr>
      <w:widowControl w:val="0"/>
      <w:tabs>
        <w:tab w:val="center" w:pos="4677"/>
        <w:tab w:val="right" w:pos="9355"/>
      </w:tabs>
      <w:ind w:firstLine="4678"/>
      <w:jc w:val="right"/>
      <w:rPr>
        <w:sz w:val="24"/>
      </w:rPr>
    </w:pPr>
    <w:r w:rsidRPr="00C36758">
      <w:rPr>
        <w:sz w:val="20"/>
        <w:szCs w:val="20"/>
      </w:rPr>
      <w:t xml:space="preserve">  </w:t>
    </w:r>
    <w:r>
      <w:rPr>
        <w:sz w:val="20"/>
        <w:szCs w:val="20"/>
      </w:rPr>
      <w:t xml:space="preserve">                                                                                           </w:t>
    </w:r>
    <w:r w:rsidRPr="00C36758">
      <w:rPr>
        <w:sz w:val="24"/>
      </w:rPr>
      <w:t xml:space="preserve">Приложение № </w:t>
    </w:r>
    <w:r w:rsidR="00385265">
      <w:rPr>
        <w:sz w:val="24"/>
      </w:rPr>
      <w:t>4</w:t>
    </w:r>
    <w:r w:rsidRPr="00C36758">
      <w:rPr>
        <w:sz w:val="24"/>
      </w:rPr>
      <w:t xml:space="preserve"> к протоколу</w:t>
    </w:r>
  </w:p>
  <w:p w:rsidR="002D6D3A" w:rsidRDefault="002D6D3A" w:rsidP="00385265">
    <w:pPr>
      <w:widowControl w:val="0"/>
      <w:tabs>
        <w:tab w:val="center" w:pos="4677"/>
        <w:tab w:val="right" w:pos="9355"/>
      </w:tabs>
      <w:ind w:firstLine="4678"/>
      <w:jc w:val="right"/>
      <w:rPr>
        <w:sz w:val="24"/>
      </w:rPr>
    </w:pPr>
    <w:r w:rsidRPr="00C36758">
      <w:rPr>
        <w:sz w:val="24"/>
      </w:rPr>
      <w:t xml:space="preserve">РГ РОА № </w:t>
    </w:r>
    <w:r w:rsidR="00385265">
      <w:rPr>
        <w:sz w:val="24"/>
      </w:rPr>
      <w:t>6</w:t>
    </w:r>
    <w:r w:rsidRPr="00C36758">
      <w:rPr>
        <w:sz w:val="24"/>
      </w:rPr>
      <w:t>-201</w:t>
    </w:r>
    <w:r w:rsidR="00385265">
      <w:rPr>
        <w:sz w:val="24"/>
      </w:rPr>
      <w:t>7</w:t>
    </w:r>
  </w:p>
  <w:p w:rsidR="002D6D3A" w:rsidRDefault="002D6D3A" w:rsidP="00C616A0">
    <w:pPr>
      <w:tabs>
        <w:tab w:val="center" w:pos="4677"/>
        <w:tab w:val="right" w:pos="9355"/>
      </w:tabs>
      <w:jc w:val="right"/>
      <w:rPr>
        <w:b/>
        <w:bCs/>
        <w:sz w:val="23"/>
        <w:szCs w:val="23"/>
      </w:rPr>
    </w:pPr>
    <w:r w:rsidRPr="006C39CB">
      <w:rPr>
        <w:b/>
        <w:sz w:val="24"/>
      </w:rPr>
      <w:t xml:space="preserve">Проект </w:t>
    </w:r>
  </w:p>
  <w:p w:rsidR="002D6D3A" w:rsidRPr="00557269" w:rsidRDefault="002D6D3A" w:rsidP="00C616A0">
    <w:pPr>
      <w:pStyle w:val="a4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265" w:rsidRDefault="0038526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137B"/>
    <w:multiLevelType w:val="singleLevel"/>
    <w:tmpl w:val="04A444B4"/>
    <w:lvl w:ilvl="0">
      <w:start w:val="1"/>
      <w:numFmt w:val="decimal"/>
      <w:lvlText w:val="2.2.2.%1"/>
      <w:legacy w:legacy="1" w:legacySpace="0" w:legacyIndent="994"/>
      <w:lvlJc w:val="left"/>
      <w:rPr>
        <w:rFonts w:ascii="Times New Roman" w:hAnsi="Times New Roman" w:cs="Times New Roman" w:hint="default"/>
      </w:rPr>
    </w:lvl>
  </w:abstractNum>
  <w:abstractNum w:abstractNumId="1">
    <w:nsid w:val="08F266CF"/>
    <w:multiLevelType w:val="multilevel"/>
    <w:tmpl w:val="C5EA58C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">
    <w:nsid w:val="0A8E13ED"/>
    <w:multiLevelType w:val="multilevel"/>
    <w:tmpl w:val="1870F3B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D8271BD"/>
    <w:multiLevelType w:val="multilevel"/>
    <w:tmpl w:val="366E705A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  <w:color w:val="00B050"/>
      </w:rPr>
    </w:lvl>
    <w:lvl w:ilvl="1">
      <w:start w:val="2"/>
      <w:numFmt w:val="decimal"/>
      <w:isLgl/>
      <w:lvlText w:val="%1.%2"/>
      <w:lvlJc w:val="left"/>
      <w:pPr>
        <w:ind w:left="1713" w:hanging="360"/>
      </w:pPr>
      <w:rPr>
        <w:rFonts w:hint="default"/>
        <w:b/>
        <w:color w:val="00B050"/>
      </w:rPr>
    </w:lvl>
    <w:lvl w:ilvl="2">
      <w:start w:val="1"/>
      <w:numFmt w:val="decimal"/>
      <w:isLgl/>
      <w:lvlText w:val="%1.%2.%3"/>
      <w:lvlJc w:val="left"/>
      <w:pPr>
        <w:ind w:left="30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521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6141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742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835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9642" w:hanging="1800"/>
      </w:pPr>
      <w:rPr>
        <w:rFonts w:hint="default"/>
        <w:b/>
      </w:rPr>
    </w:lvl>
  </w:abstractNum>
  <w:abstractNum w:abstractNumId="4">
    <w:nsid w:val="12352585"/>
    <w:multiLevelType w:val="multilevel"/>
    <w:tmpl w:val="41C0E7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550656E"/>
    <w:multiLevelType w:val="multilevel"/>
    <w:tmpl w:val="E256874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6572A4A"/>
    <w:multiLevelType w:val="multilevel"/>
    <w:tmpl w:val="3104DF7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">
    <w:nsid w:val="1D7D77DB"/>
    <w:multiLevelType w:val="singleLevel"/>
    <w:tmpl w:val="DF8CBC26"/>
    <w:lvl w:ilvl="0">
      <w:start w:val="1"/>
      <w:numFmt w:val="decimal"/>
      <w:lvlText w:val="2.2.2.6.%1"/>
      <w:legacy w:legacy="1" w:legacySpace="0" w:legacyIndent="1114"/>
      <w:lvlJc w:val="left"/>
      <w:rPr>
        <w:rFonts w:ascii="Times New Roman" w:hAnsi="Times New Roman" w:cs="Times New Roman" w:hint="default"/>
      </w:rPr>
    </w:lvl>
  </w:abstractNum>
  <w:abstractNum w:abstractNumId="8">
    <w:nsid w:val="206456A5"/>
    <w:multiLevelType w:val="multilevel"/>
    <w:tmpl w:val="9C0022A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1980A02"/>
    <w:multiLevelType w:val="multilevel"/>
    <w:tmpl w:val="57DA9B7E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37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66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792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95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0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2420" w:hanging="1800"/>
      </w:pPr>
      <w:rPr>
        <w:rFonts w:hint="default"/>
        <w:b/>
      </w:rPr>
    </w:lvl>
  </w:abstractNum>
  <w:abstractNum w:abstractNumId="10">
    <w:nsid w:val="26B07020"/>
    <w:multiLevelType w:val="multilevel"/>
    <w:tmpl w:val="8F68217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11">
    <w:nsid w:val="2873048F"/>
    <w:multiLevelType w:val="multilevel"/>
    <w:tmpl w:val="06369E3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nsid w:val="32CE47C0"/>
    <w:multiLevelType w:val="multilevel"/>
    <w:tmpl w:val="C0D8BE9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34E336FB"/>
    <w:multiLevelType w:val="multilevel"/>
    <w:tmpl w:val="DDEEB0B8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048" w:hanging="48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14">
    <w:nsid w:val="3592610E"/>
    <w:multiLevelType w:val="hybridMultilevel"/>
    <w:tmpl w:val="25D47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9D2BE7"/>
    <w:multiLevelType w:val="multilevel"/>
    <w:tmpl w:val="FFA04E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6">
    <w:nsid w:val="42FF747E"/>
    <w:multiLevelType w:val="multilevel"/>
    <w:tmpl w:val="BF12AEE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17">
    <w:nsid w:val="488A181F"/>
    <w:multiLevelType w:val="hybridMultilevel"/>
    <w:tmpl w:val="23282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00667"/>
    <w:multiLevelType w:val="hybridMultilevel"/>
    <w:tmpl w:val="9044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F1569"/>
    <w:multiLevelType w:val="multilevel"/>
    <w:tmpl w:val="3432A8A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E497B0E"/>
    <w:multiLevelType w:val="hybridMultilevel"/>
    <w:tmpl w:val="B756D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F7B59"/>
    <w:multiLevelType w:val="multilevel"/>
    <w:tmpl w:val="472CEFF6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1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32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7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30" w:hanging="1800"/>
      </w:pPr>
      <w:rPr>
        <w:rFonts w:hint="default"/>
      </w:rPr>
    </w:lvl>
  </w:abstractNum>
  <w:abstractNum w:abstractNumId="22">
    <w:nsid w:val="583D6569"/>
    <w:multiLevelType w:val="multilevel"/>
    <w:tmpl w:val="78B417A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605F70DB"/>
    <w:multiLevelType w:val="hybridMultilevel"/>
    <w:tmpl w:val="5DB66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81830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>
    <w:nsid w:val="6710177E"/>
    <w:multiLevelType w:val="multilevel"/>
    <w:tmpl w:val="E97E4692"/>
    <w:lvl w:ilvl="0">
      <w:start w:val="7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6B601616"/>
    <w:multiLevelType w:val="multilevel"/>
    <w:tmpl w:val="FCE4590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7">
    <w:nsid w:val="75D07C9B"/>
    <w:multiLevelType w:val="multilevel"/>
    <w:tmpl w:val="417EDDC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77194BBD"/>
    <w:multiLevelType w:val="multilevel"/>
    <w:tmpl w:val="B270291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9">
    <w:nsid w:val="78953CD2"/>
    <w:multiLevelType w:val="multilevel"/>
    <w:tmpl w:val="096836B4"/>
    <w:lvl w:ilvl="0">
      <w:start w:val="4"/>
      <w:numFmt w:val="bullet"/>
      <w:lvlText w:val="-"/>
      <w:lvlJc w:val="left"/>
      <w:pPr>
        <w:tabs>
          <w:tab w:val="num" w:pos="1880"/>
        </w:tabs>
        <w:ind w:left="18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30">
    <w:nsid w:val="7C1E6642"/>
    <w:multiLevelType w:val="multilevel"/>
    <w:tmpl w:val="8656269A"/>
    <w:lvl w:ilvl="0">
      <w:start w:val="1"/>
      <w:numFmt w:val="decimal"/>
      <w:lvlText w:val="%1"/>
      <w:lvlJc w:val="left"/>
      <w:pPr>
        <w:tabs>
          <w:tab w:val="num" w:pos="3823"/>
        </w:tabs>
        <w:ind w:left="3823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3"/>
        </w:tabs>
        <w:ind w:left="454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563"/>
        </w:tabs>
        <w:ind w:left="556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643"/>
        </w:tabs>
        <w:ind w:left="664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63"/>
        </w:tabs>
        <w:ind w:left="736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43"/>
        </w:tabs>
        <w:ind w:left="844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63"/>
        </w:tabs>
        <w:ind w:left="91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43"/>
        </w:tabs>
        <w:ind w:left="102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23"/>
        </w:tabs>
        <w:ind w:left="11323" w:hanging="2160"/>
      </w:pPr>
      <w:rPr>
        <w:rFonts w:hint="default"/>
      </w:rPr>
    </w:lvl>
  </w:abstractNum>
  <w:num w:numId="1">
    <w:abstractNumId w:val="18"/>
  </w:num>
  <w:num w:numId="2">
    <w:abstractNumId w:val="23"/>
  </w:num>
  <w:num w:numId="3">
    <w:abstractNumId w:val="17"/>
  </w:num>
  <w:num w:numId="4">
    <w:abstractNumId w:val="29"/>
  </w:num>
  <w:num w:numId="5">
    <w:abstractNumId w:val="2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9"/>
  </w:num>
  <w:num w:numId="9">
    <w:abstractNumId w:val="2"/>
  </w:num>
  <w:num w:numId="10">
    <w:abstractNumId w:val="19"/>
  </w:num>
  <w:num w:numId="11">
    <w:abstractNumId w:val="27"/>
  </w:num>
  <w:num w:numId="12">
    <w:abstractNumId w:val="4"/>
  </w:num>
  <w:num w:numId="13">
    <w:abstractNumId w:val="15"/>
  </w:num>
  <w:num w:numId="14">
    <w:abstractNumId w:val="16"/>
  </w:num>
  <w:num w:numId="15">
    <w:abstractNumId w:val="8"/>
  </w:num>
  <w:num w:numId="16">
    <w:abstractNumId w:val="21"/>
  </w:num>
  <w:num w:numId="17">
    <w:abstractNumId w:val="0"/>
  </w:num>
  <w:num w:numId="18">
    <w:abstractNumId w:val="7"/>
  </w:num>
  <w:num w:numId="19">
    <w:abstractNumId w:val="10"/>
  </w:num>
  <w:num w:numId="20">
    <w:abstractNumId w:val="6"/>
  </w:num>
  <w:num w:numId="21">
    <w:abstractNumId w:val="28"/>
  </w:num>
  <w:num w:numId="22">
    <w:abstractNumId w:val="11"/>
  </w:num>
  <w:num w:numId="23">
    <w:abstractNumId w:val="26"/>
  </w:num>
  <w:num w:numId="24">
    <w:abstractNumId w:val="1"/>
  </w:num>
  <w:num w:numId="25">
    <w:abstractNumId w:val="12"/>
  </w:num>
  <w:num w:numId="26">
    <w:abstractNumId w:val="22"/>
  </w:num>
  <w:num w:numId="27">
    <w:abstractNumId w:val="5"/>
  </w:num>
  <w:num w:numId="28">
    <w:abstractNumId w:val="20"/>
  </w:num>
  <w:num w:numId="29">
    <w:abstractNumId w:val="30"/>
  </w:num>
  <w:num w:numId="30">
    <w:abstractNumId w:val="14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73"/>
    <w:rsid w:val="00024E63"/>
    <w:rsid w:val="00027401"/>
    <w:rsid w:val="000433CB"/>
    <w:rsid w:val="00045606"/>
    <w:rsid w:val="000634F3"/>
    <w:rsid w:val="0006451A"/>
    <w:rsid w:val="00066C12"/>
    <w:rsid w:val="00074A12"/>
    <w:rsid w:val="00080EA1"/>
    <w:rsid w:val="0008236B"/>
    <w:rsid w:val="000841AB"/>
    <w:rsid w:val="000B64E5"/>
    <w:rsid w:val="000C242D"/>
    <w:rsid w:val="000C5DFD"/>
    <w:rsid w:val="00107E9A"/>
    <w:rsid w:val="00112EF6"/>
    <w:rsid w:val="001427C9"/>
    <w:rsid w:val="00165757"/>
    <w:rsid w:val="00187995"/>
    <w:rsid w:val="00187C97"/>
    <w:rsid w:val="001A5BD7"/>
    <w:rsid w:val="001A7173"/>
    <w:rsid w:val="001B675F"/>
    <w:rsid w:val="001C3391"/>
    <w:rsid w:val="001E6F7B"/>
    <w:rsid w:val="001F2D28"/>
    <w:rsid w:val="002002D5"/>
    <w:rsid w:val="00201A2C"/>
    <w:rsid w:val="00226D60"/>
    <w:rsid w:val="0023200C"/>
    <w:rsid w:val="00251174"/>
    <w:rsid w:val="00270525"/>
    <w:rsid w:val="002837AB"/>
    <w:rsid w:val="002B2B79"/>
    <w:rsid w:val="002D0A74"/>
    <w:rsid w:val="002D6D3A"/>
    <w:rsid w:val="002E186B"/>
    <w:rsid w:val="00326899"/>
    <w:rsid w:val="00353FA6"/>
    <w:rsid w:val="00385265"/>
    <w:rsid w:val="003954FC"/>
    <w:rsid w:val="003B5212"/>
    <w:rsid w:val="003C4766"/>
    <w:rsid w:val="00434E65"/>
    <w:rsid w:val="004415ED"/>
    <w:rsid w:val="00467423"/>
    <w:rsid w:val="004E31A8"/>
    <w:rsid w:val="005274FC"/>
    <w:rsid w:val="00556561"/>
    <w:rsid w:val="00557269"/>
    <w:rsid w:val="005872EF"/>
    <w:rsid w:val="00593254"/>
    <w:rsid w:val="005B63D3"/>
    <w:rsid w:val="005D087B"/>
    <w:rsid w:val="005E09D4"/>
    <w:rsid w:val="005E21CD"/>
    <w:rsid w:val="006072D4"/>
    <w:rsid w:val="00695915"/>
    <w:rsid w:val="006B0EEC"/>
    <w:rsid w:val="006C39CB"/>
    <w:rsid w:val="006C7CA3"/>
    <w:rsid w:val="00707554"/>
    <w:rsid w:val="007714B3"/>
    <w:rsid w:val="007827BF"/>
    <w:rsid w:val="007D70DF"/>
    <w:rsid w:val="007E1A6D"/>
    <w:rsid w:val="00816705"/>
    <w:rsid w:val="00835FB0"/>
    <w:rsid w:val="00871466"/>
    <w:rsid w:val="00873CFF"/>
    <w:rsid w:val="008759E0"/>
    <w:rsid w:val="0088535E"/>
    <w:rsid w:val="008A4BC4"/>
    <w:rsid w:val="008B1A32"/>
    <w:rsid w:val="008E2DD2"/>
    <w:rsid w:val="008F579D"/>
    <w:rsid w:val="008F7FA6"/>
    <w:rsid w:val="009016C5"/>
    <w:rsid w:val="00937CE9"/>
    <w:rsid w:val="00941F55"/>
    <w:rsid w:val="00965F4E"/>
    <w:rsid w:val="00976AA3"/>
    <w:rsid w:val="009A51D3"/>
    <w:rsid w:val="009A776F"/>
    <w:rsid w:val="009E169B"/>
    <w:rsid w:val="00A33B7D"/>
    <w:rsid w:val="00A46BED"/>
    <w:rsid w:val="00A57054"/>
    <w:rsid w:val="00A57A80"/>
    <w:rsid w:val="00A71092"/>
    <w:rsid w:val="00A764BD"/>
    <w:rsid w:val="00A76995"/>
    <w:rsid w:val="00A85717"/>
    <w:rsid w:val="00A9397F"/>
    <w:rsid w:val="00A97A44"/>
    <w:rsid w:val="00AB627C"/>
    <w:rsid w:val="00AD6F82"/>
    <w:rsid w:val="00B03EF3"/>
    <w:rsid w:val="00B361EF"/>
    <w:rsid w:val="00B46BB2"/>
    <w:rsid w:val="00B53411"/>
    <w:rsid w:val="00B5593A"/>
    <w:rsid w:val="00B748D0"/>
    <w:rsid w:val="00B77462"/>
    <w:rsid w:val="00BB6FB6"/>
    <w:rsid w:val="00BC68FA"/>
    <w:rsid w:val="00BD3D77"/>
    <w:rsid w:val="00BE7D79"/>
    <w:rsid w:val="00C16483"/>
    <w:rsid w:val="00C300C2"/>
    <w:rsid w:val="00C36758"/>
    <w:rsid w:val="00C43C11"/>
    <w:rsid w:val="00C616A0"/>
    <w:rsid w:val="00C63263"/>
    <w:rsid w:val="00C6728D"/>
    <w:rsid w:val="00C77601"/>
    <w:rsid w:val="00C84B4C"/>
    <w:rsid w:val="00CA6DA7"/>
    <w:rsid w:val="00CC2361"/>
    <w:rsid w:val="00CC2AB0"/>
    <w:rsid w:val="00CF5431"/>
    <w:rsid w:val="00D22531"/>
    <w:rsid w:val="00D24456"/>
    <w:rsid w:val="00D54615"/>
    <w:rsid w:val="00D642AC"/>
    <w:rsid w:val="00D7341D"/>
    <w:rsid w:val="00D74518"/>
    <w:rsid w:val="00D85823"/>
    <w:rsid w:val="00DB4F78"/>
    <w:rsid w:val="00DC68E7"/>
    <w:rsid w:val="00DE5E54"/>
    <w:rsid w:val="00DE6CE2"/>
    <w:rsid w:val="00E033F7"/>
    <w:rsid w:val="00E038DA"/>
    <w:rsid w:val="00E26400"/>
    <w:rsid w:val="00E331CE"/>
    <w:rsid w:val="00E931A0"/>
    <w:rsid w:val="00EA70E2"/>
    <w:rsid w:val="00EC003B"/>
    <w:rsid w:val="00EE01A3"/>
    <w:rsid w:val="00F008B5"/>
    <w:rsid w:val="00F01251"/>
    <w:rsid w:val="00F03074"/>
    <w:rsid w:val="00F1311F"/>
    <w:rsid w:val="00F13C50"/>
    <w:rsid w:val="00F22C99"/>
    <w:rsid w:val="00F44930"/>
    <w:rsid w:val="00F44BE9"/>
    <w:rsid w:val="00F60A37"/>
    <w:rsid w:val="00F628C0"/>
    <w:rsid w:val="00F62CC6"/>
    <w:rsid w:val="00F81DBC"/>
    <w:rsid w:val="00FA6DB3"/>
    <w:rsid w:val="00FC1C6A"/>
    <w:rsid w:val="00FC35A0"/>
    <w:rsid w:val="00FC3909"/>
    <w:rsid w:val="00FC62A7"/>
    <w:rsid w:val="00FD26C5"/>
    <w:rsid w:val="00F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69"/>
    <w:rPr>
      <w:sz w:val="2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0B64E5"/>
    <w:pPr>
      <w:keepNext/>
      <w:tabs>
        <w:tab w:val="left" w:pos="284"/>
      </w:tabs>
      <w:spacing w:before="120" w:after="60"/>
      <w:outlineLvl w:val="0"/>
    </w:pPr>
    <w:rPr>
      <w:rFonts w:ascii="Arial" w:hAnsi="Arial"/>
      <w:b/>
      <w:kern w:val="28"/>
      <w:sz w:val="22"/>
      <w:szCs w:val="20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B4F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A77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E21CD"/>
    <w:pPr>
      <w:keepNext/>
      <w:outlineLvl w:val="3"/>
    </w:pPr>
    <w:rPr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5E21CD"/>
    <w:pPr>
      <w:keepNext/>
      <w:jc w:val="center"/>
      <w:outlineLvl w:val="5"/>
    </w:pPr>
    <w:rPr>
      <w:b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22C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5E21CD"/>
    <w:pPr>
      <w:keepNext/>
      <w:ind w:firstLine="708"/>
      <w:jc w:val="center"/>
      <w:outlineLvl w:val="7"/>
    </w:pPr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E21CD"/>
    <w:rPr>
      <w:b/>
      <w:sz w:val="24"/>
      <w:lang w:eastAsia="ru-RU"/>
    </w:rPr>
  </w:style>
  <w:style w:type="character" w:customStyle="1" w:styleId="60">
    <w:name w:val="Заголовок 6 Знак"/>
    <w:basedOn w:val="a0"/>
    <w:link w:val="6"/>
    <w:rsid w:val="005E21CD"/>
    <w:rPr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E21CD"/>
    <w:rPr>
      <w:rFonts w:ascii="Arial" w:hAnsi="Arial" w:cs="Arial"/>
      <w:b/>
      <w:sz w:val="24"/>
      <w:szCs w:val="24"/>
      <w:lang w:eastAsia="ru-RU"/>
    </w:rPr>
  </w:style>
  <w:style w:type="paragraph" w:styleId="a3">
    <w:name w:val="No Spacing"/>
    <w:uiPriority w:val="1"/>
    <w:qFormat/>
    <w:rsid w:val="005E21CD"/>
    <w:rPr>
      <w:sz w:val="24"/>
      <w:szCs w:val="24"/>
      <w:lang w:eastAsia="ru-RU"/>
    </w:rPr>
  </w:style>
  <w:style w:type="paragraph" w:customStyle="1" w:styleId="Default">
    <w:name w:val="Default"/>
    <w:rsid w:val="001A71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header"/>
    <w:basedOn w:val="a"/>
    <w:link w:val="a5"/>
    <w:unhideWhenUsed/>
    <w:rsid w:val="005572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57269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572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557269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72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7269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rsid w:val="00557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E931A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931A0"/>
    <w:rPr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B64E5"/>
    <w:rPr>
      <w:rFonts w:ascii="Arial" w:hAnsi="Arial"/>
      <w:b/>
      <w:kern w:val="28"/>
      <w:sz w:val="22"/>
      <w:lang w:val="en-US"/>
    </w:rPr>
  </w:style>
  <w:style w:type="character" w:customStyle="1" w:styleId="20">
    <w:name w:val="Заголовок 2 Знак"/>
    <w:basedOn w:val="a0"/>
    <w:link w:val="2"/>
    <w:semiHidden/>
    <w:rsid w:val="00DB4F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FE72A1"/>
    <w:pPr>
      <w:ind w:left="720"/>
      <w:contextualSpacing/>
    </w:pPr>
  </w:style>
  <w:style w:type="paragraph" w:styleId="ac">
    <w:name w:val="Body Text Indent"/>
    <w:basedOn w:val="a"/>
    <w:link w:val="ad"/>
    <w:uiPriority w:val="99"/>
    <w:semiHidden/>
    <w:unhideWhenUsed/>
    <w:rsid w:val="00873CF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73CFF"/>
    <w:rPr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9A776F"/>
    <w:rPr>
      <w:rFonts w:asciiTheme="majorHAnsi" w:eastAsiaTheme="majorEastAsia" w:hAnsiTheme="majorHAnsi" w:cstheme="majorBidi"/>
      <w:b/>
      <w:bCs/>
      <w:color w:val="4F81BD" w:themeColor="accent1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semiHidden/>
    <w:rsid w:val="00F22C9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18"/>
      <w:lang w:eastAsia="ru-RU"/>
    </w:rPr>
  </w:style>
  <w:style w:type="paragraph" w:styleId="ae">
    <w:name w:val="Body Text"/>
    <w:basedOn w:val="a"/>
    <w:link w:val="af"/>
    <w:rsid w:val="00DE6CE2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rsid w:val="00DE6CE2"/>
    <w:rPr>
      <w:lang w:eastAsia="ru-RU"/>
    </w:rPr>
  </w:style>
  <w:style w:type="character" w:customStyle="1" w:styleId="apple-converted-space">
    <w:name w:val="apple-converted-space"/>
    <w:basedOn w:val="a0"/>
    <w:rsid w:val="00B77462"/>
  </w:style>
  <w:style w:type="paragraph" w:styleId="af0">
    <w:name w:val="annotation text"/>
    <w:basedOn w:val="a"/>
    <w:link w:val="af1"/>
    <w:uiPriority w:val="99"/>
    <w:semiHidden/>
    <w:unhideWhenUsed/>
    <w:rsid w:val="00434E6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34E65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69"/>
    <w:rPr>
      <w:sz w:val="2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0B64E5"/>
    <w:pPr>
      <w:keepNext/>
      <w:tabs>
        <w:tab w:val="left" w:pos="284"/>
      </w:tabs>
      <w:spacing w:before="120" w:after="60"/>
      <w:outlineLvl w:val="0"/>
    </w:pPr>
    <w:rPr>
      <w:rFonts w:ascii="Arial" w:hAnsi="Arial"/>
      <w:b/>
      <w:kern w:val="28"/>
      <w:sz w:val="22"/>
      <w:szCs w:val="20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B4F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A77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E21CD"/>
    <w:pPr>
      <w:keepNext/>
      <w:outlineLvl w:val="3"/>
    </w:pPr>
    <w:rPr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5E21CD"/>
    <w:pPr>
      <w:keepNext/>
      <w:jc w:val="center"/>
      <w:outlineLvl w:val="5"/>
    </w:pPr>
    <w:rPr>
      <w:b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22C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5E21CD"/>
    <w:pPr>
      <w:keepNext/>
      <w:ind w:firstLine="708"/>
      <w:jc w:val="center"/>
      <w:outlineLvl w:val="7"/>
    </w:pPr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E21CD"/>
    <w:rPr>
      <w:b/>
      <w:sz w:val="24"/>
      <w:lang w:eastAsia="ru-RU"/>
    </w:rPr>
  </w:style>
  <w:style w:type="character" w:customStyle="1" w:styleId="60">
    <w:name w:val="Заголовок 6 Знак"/>
    <w:basedOn w:val="a0"/>
    <w:link w:val="6"/>
    <w:rsid w:val="005E21CD"/>
    <w:rPr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E21CD"/>
    <w:rPr>
      <w:rFonts w:ascii="Arial" w:hAnsi="Arial" w:cs="Arial"/>
      <w:b/>
      <w:sz w:val="24"/>
      <w:szCs w:val="24"/>
      <w:lang w:eastAsia="ru-RU"/>
    </w:rPr>
  </w:style>
  <w:style w:type="paragraph" w:styleId="a3">
    <w:name w:val="No Spacing"/>
    <w:uiPriority w:val="1"/>
    <w:qFormat/>
    <w:rsid w:val="005E21CD"/>
    <w:rPr>
      <w:sz w:val="24"/>
      <w:szCs w:val="24"/>
      <w:lang w:eastAsia="ru-RU"/>
    </w:rPr>
  </w:style>
  <w:style w:type="paragraph" w:customStyle="1" w:styleId="Default">
    <w:name w:val="Default"/>
    <w:rsid w:val="001A71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header"/>
    <w:basedOn w:val="a"/>
    <w:link w:val="a5"/>
    <w:unhideWhenUsed/>
    <w:rsid w:val="005572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57269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572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557269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72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7269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rsid w:val="00557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E931A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931A0"/>
    <w:rPr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B64E5"/>
    <w:rPr>
      <w:rFonts w:ascii="Arial" w:hAnsi="Arial"/>
      <w:b/>
      <w:kern w:val="28"/>
      <w:sz w:val="22"/>
      <w:lang w:val="en-US"/>
    </w:rPr>
  </w:style>
  <w:style w:type="character" w:customStyle="1" w:styleId="20">
    <w:name w:val="Заголовок 2 Знак"/>
    <w:basedOn w:val="a0"/>
    <w:link w:val="2"/>
    <w:semiHidden/>
    <w:rsid w:val="00DB4F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FE72A1"/>
    <w:pPr>
      <w:ind w:left="720"/>
      <w:contextualSpacing/>
    </w:pPr>
  </w:style>
  <w:style w:type="paragraph" w:styleId="ac">
    <w:name w:val="Body Text Indent"/>
    <w:basedOn w:val="a"/>
    <w:link w:val="ad"/>
    <w:uiPriority w:val="99"/>
    <w:semiHidden/>
    <w:unhideWhenUsed/>
    <w:rsid w:val="00873CF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73CFF"/>
    <w:rPr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9A776F"/>
    <w:rPr>
      <w:rFonts w:asciiTheme="majorHAnsi" w:eastAsiaTheme="majorEastAsia" w:hAnsiTheme="majorHAnsi" w:cstheme="majorBidi"/>
      <w:b/>
      <w:bCs/>
      <w:color w:val="4F81BD" w:themeColor="accent1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semiHidden/>
    <w:rsid w:val="00F22C9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18"/>
      <w:lang w:eastAsia="ru-RU"/>
    </w:rPr>
  </w:style>
  <w:style w:type="paragraph" w:styleId="ae">
    <w:name w:val="Body Text"/>
    <w:basedOn w:val="a"/>
    <w:link w:val="af"/>
    <w:rsid w:val="00DE6CE2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rsid w:val="00DE6CE2"/>
    <w:rPr>
      <w:lang w:eastAsia="ru-RU"/>
    </w:rPr>
  </w:style>
  <w:style w:type="character" w:customStyle="1" w:styleId="apple-converted-space">
    <w:name w:val="apple-converted-space"/>
    <w:basedOn w:val="a0"/>
    <w:rsid w:val="00B77462"/>
  </w:style>
  <w:style w:type="paragraph" w:styleId="af0">
    <w:name w:val="annotation text"/>
    <w:basedOn w:val="a"/>
    <w:link w:val="af1"/>
    <w:uiPriority w:val="99"/>
    <w:semiHidden/>
    <w:unhideWhenUsed/>
    <w:rsid w:val="00434E6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34E6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3340</Words>
  <Characters>19041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Райла</dc:creator>
  <cp:lastModifiedBy>client801_11</cp:lastModifiedBy>
  <cp:revision>4</cp:revision>
  <dcterms:created xsi:type="dcterms:W3CDTF">2017-02-28T11:23:00Z</dcterms:created>
  <dcterms:modified xsi:type="dcterms:W3CDTF">2017-04-12T05:50:00Z</dcterms:modified>
</cp:coreProperties>
</file>